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F5A29" w14:textId="77777777" w:rsidR="00FD3EF2" w:rsidRPr="0052578E" w:rsidRDefault="001371DE" w:rsidP="00773A3D">
      <w:pPr>
        <w:rPr>
          <w:color w:val="006A71" w:themeColor="accent1"/>
          <w:sz w:val="44"/>
        </w:rPr>
      </w:pPr>
      <w:r>
        <w:rPr>
          <w:color w:val="006A71" w:themeColor="accent1"/>
          <w:sz w:val="44"/>
        </w:rPr>
        <w:t xml:space="preserve">ESSENTIAL ENERGY – </w:t>
      </w:r>
      <w:r w:rsidR="00592C5C">
        <w:rPr>
          <w:color w:val="006A71" w:themeColor="accent1"/>
          <w:sz w:val="44"/>
        </w:rPr>
        <w:t>WIND ANALYSIS</w:t>
      </w:r>
    </w:p>
    <w:p w14:paraId="20FF5A2A" w14:textId="77777777" w:rsidR="00773A3D" w:rsidRDefault="00F02B2D" w:rsidP="00773A3D">
      <w:pPr>
        <w:pStyle w:val="EEBodyCopy"/>
      </w:pPr>
      <w:r>
        <w:rPr>
          <w:noProof/>
          <w:lang w:val="en-AU" w:eastAsia="en-AU"/>
        </w:rPr>
        <w:pict w14:anchorId="20FF5A73">
          <v:line id="_x0000_s1028"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35pt" to="553.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" strokecolor="#00646b [3044]" strokeweight="1.5pt"/>
        </w:pict>
      </w:r>
    </w:p>
    <w:p w14:paraId="20FF5A2B" w14:textId="77777777" w:rsidR="006E5503" w:rsidRDefault="006E5503" w:rsidP="00CB689C">
      <w:pPr>
        <w:rPr>
          <w:rFonts w:cs="Arial"/>
        </w:rPr>
      </w:pPr>
    </w:p>
    <w:p w14:paraId="20FF5A2C" w14:textId="77777777" w:rsidR="006E5503" w:rsidRDefault="006E5503" w:rsidP="006E5503">
      <w:pPr>
        <w:tabs>
          <w:tab w:val="left" w:pos="7031"/>
        </w:tabs>
        <w:rPr>
          <w:rFonts w:cs="Arial"/>
        </w:rPr>
      </w:pPr>
      <w:r>
        <w:rPr>
          <w:rFonts w:cs="Arial"/>
        </w:rPr>
        <w:tab/>
      </w:r>
    </w:p>
    <w:p w14:paraId="20FF5A2D" w14:textId="77777777" w:rsidR="006E5503" w:rsidRDefault="006E5503" w:rsidP="006E5503">
      <w:pPr>
        <w:rPr>
          <w:rFonts w:cs="Arial"/>
        </w:rPr>
      </w:pPr>
    </w:p>
    <w:p w14:paraId="20FF5A2E" w14:textId="77777777" w:rsidR="00CB689C" w:rsidRPr="006E5503" w:rsidRDefault="00CB689C" w:rsidP="006E5503">
      <w:pPr>
        <w:rPr>
          <w:rFonts w:cs="Arial"/>
        </w:rPr>
        <w:sectPr w:rsidR="00CB689C" w:rsidRPr="006E5503" w:rsidSect="0086280B">
          <w:headerReference w:type="default" r:id="rId12"/>
          <w:footerReference w:type="default" r:id="rId13"/>
          <w:footerReference w:type="first" r:id="rId14"/>
          <w:pgSz w:w="11906" w:h="16838" w:code="9"/>
          <w:pgMar w:top="1384" w:right="851" w:bottom="1985" w:left="851" w:header="737" w:footer="680" w:gutter="0"/>
          <w:cols w:space="284"/>
          <w:noEndnote/>
          <w:titlePg/>
        </w:sectPr>
      </w:pPr>
    </w:p>
    <w:bookmarkStart w:id="0" w:name="_Toc408477644" w:displacedByCustomXml="next"/>
    <w:sdt>
      <w:sdtPr>
        <w:rPr>
          <w:rFonts w:ascii="Arial" w:hAnsi="Arial" w:cs="Times New Roman"/>
          <w:b w:val="0"/>
          <w:bCs/>
          <w:noProof/>
          <w:color w:val="auto"/>
          <w:sz w:val="20"/>
          <w:szCs w:val="24"/>
          <w:lang w:val="en-AU"/>
        </w:rPr>
        <w:id w:val="1480962612"/>
        <w:docPartObj>
          <w:docPartGallery w:val="Table of Contents"/>
          <w:docPartUnique/>
        </w:docPartObj>
      </w:sdtPr>
      <w:sdtEndPr>
        <w:rPr>
          <w:bCs w:val="0"/>
        </w:rPr>
      </w:sdtEndPr>
      <w:sdtContent>
        <w:p w14:paraId="20FF5A2F" w14:textId="77777777" w:rsidR="00CB689C" w:rsidRDefault="00CB689C" w:rsidP="00C7325C">
          <w:pPr>
            <w:pStyle w:val="Heading1"/>
            <w:numPr>
              <w:ilvl w:val="0"/>
              <w:numId w:val="0"/>
            </w:numPr>
            <w:ind w:left="426" w:hanging="426"/>
            <w:rPr>
              <w:rFonts w:hint="eastAsia"/>
            </w:rPr>
          </w:pPr>
          <w:r w:rsidRPr="00CF238B">
            <w:t>Contents</w:t>
          </w:r>
          <w:bookmarkEnd w:id="0"/>
        </w:p>
        <w:p w14:paraId="20FF5A30" w14:textId="77777777" w:rsidR="00502E19" w:rsidRPr="00502E19" w:rsidRDefault="00502E19" w:rsidP="00502E19">
          <w:pPr>
            <w:rPr>
              <w:lang w:val="en-US"/>
            </w:rPr>
          </w:pPr>
        </w:p>
        <w:bookmarkStart w:id="1" w:name="_GoBack"/>
        <w:bookmarkEnd w:id="1"/>
        <w:p w14:paraId="51404914" w14:textId="77777777" w:rsidR="00AC2FFF" w:rsidRDefault="007135EF">
          <w:pPr>
            <w:pStyle w:val="TOC1"/>
            <w:tabs>
              <w:tab w:val="right" w:leader="dot" w:pos="10194"/>
            </w:tabs>
            <w:rPr>
              <w:rFonts w:asciiTheme="minorHAnsi" w:eastAsiaTheme="minorEastAsia" w:hAnsiTheme="minorHAnsi" w:cstheme="minorBidi"/>
              <w:noProof/>
              <w:sz w:val="22"/>
              <w:szCs w:val="22"/>
              <w:lang w:eastAsia="en-AU"/>
            </w:rPr>
          </w:pPr>
          <w:r w:rsidRPr="00CF238B">
            <w:rPr>
              <w:rFonts w:cs="Arial"/>
            </w:rPr>
            <w:fldChar w:fldCharType="begin"/>
          </w:r>
          <w:r w:rsidR="00CB689C" w:rsidRPr="00CF238B">
            <w:rPr>
              <w:rFonts w:cs="Arial"/>
            </w:rPr>
            <w:instrText xml:space="preserve"> TOC \o "1-3" \h \z \u </w:instrText>
          </w:r>
          <w:r w:rsidRPr="00CF238B">
            <w:rPr>
              <w:rFonts w:cs="Arial"/>
            </w:rPr>
            <w:fldChar w:fldCharType="separate"/>
          </w:r>
          <w:hyperlink w:anchor="_Toc408477644" w:history="1">
            <w:r w:rsidR="00AC2FFF" w:rsidRPr="00067FD1">
              <w:rPr>
                <w:rStyle w:val="Hyperlink"/>
                <w:noProof/>
              </w:rPr>
              <w:t>Contents</w:t>
            </w:r>
            <w:r w:rsidR="00AC2FFF">
              <w:rPr>
                <w:noProof/>
                <w:webHidden/>
              </w:rPr>
              <w:tab/>
            </w:r>
            <w:r w:rsidR="00AC2FFF">
              <w:rPr>
                <w:noProof/>
                <w:webHidden/>
              </w:rPr>
              <w:fldChar w:fldCharType="begin"/>
            </w:r>
            <w:r w:rsidR="00AC2FFF">
              <w:rPr>
                <w:noProof/>
                <w:webHidden/>
              </w:rPr>
              <w:instrText xml:space="preserve"> PAGEREF _Toc408477644 \h </w:instrText>
            </w:r>
            <w:r w:rsidR="00AC2FFF">
              <w:rPr>
                <w:noProof/>
                <w:webHidden/>
              </w:rPr>
            </w:r>
            <w:r w:rsidR="00AC2FFF">
              <w:rPr>
                <w:noProof/>
                <w:webHidden/>
              </w:rPr>
              <w:fldChar w:fldCharType="separate"/>
            </w:r>
            <w:r w:rsidR="00AC2FFF">
              <w:rPr>
                <w:noProof/>
                <w:webHidden/>
              </w:rPr>
              <w:t>2</w:t>
            </w:r>
            <w:r w:rsidR="00AC2FFF">
              <w:rPr>
                <w:noProof/>
                <w:webHidden/>
              </w:rPr>
              <w:fldChar w:fldCharType="end"/>
            </w:r>
          </w:hyperlink>
        </w:p>
        <w:p w14:paraId="2A406992" w14:textId="77777777" w:rsidR="00AC2FFF" w:rsidRDefault="00AC2FFF">
          <w:pPr>
            <w:pStyle w:val="TOC1"/>
            <w:tabs>
              <w:tab w:val="left" w:pos="400"/>
              <w:tab w:val="right" w:leader="dot" w:pos="10194"/>
            </w:tabs>
            <w:rPr>
              <w:rFonts w:asciiTheme="minorHAnsi" w:eastAsiaTheme="minorEastAsia" w:hAnsiTheme="minorHAnsi" w:cstheme="minorBidi"/>
              <w:noProof/>
              <w:sz w:val="22"/>
              <w:szCs w:val="22"/>
              <w:lang w:eastAsia="en-AU"/>
            </w:rPr>
          </w:pPr>
          <w:hyperlink w:anchor="_Toc408477645" w:history="1">
            <w:r w:rsidRPr="00067FD1">
              <w:rPr>
                <w:rStyle w:val="Hyperlink"/>
                <w:noProof/>
              </w:rPr>
              <w:t>1.</w:t>
            </w:r>
            <w:r>
              <w:rPr>
                <w:rFonts w:asciiTheme="minorHAnsi" w:eastAsiaTheme="minorEastAsia" w:hAnsiTheme="minorHAnsi" w:cstheme="minorBidi"/>
                <w:noProof/>
                <w:sz w:val="22"/>
                <w:szCs w:val="22"/>
                <w:lang w:eastAsia="en-AU"/>
              </w:rPr>
              <w:tab/>
            </w:r>
            <w:r w:rsidRPr="00067FD1">
              <w:rPr>
                <w:rStyle w:val="Hyperlink"/>
                <w:noProof/>
              </w:rPr>
              <w:t>Introduction</w:t>
            </w:r>
            <w:r>
              <w:rPr>
                <w:noProof/>
                <w:webHidden/>
              </w:rPr>
              <w:tab/>
            </w:r>
            <w:r>
              <w:rPr>
                <w:noProof/>
                <w:webHidden/>
              </w:rPr>
              <w:fldChar w:fldCharType="begin"/>
            </w:r>
            <w:r>
              <w:rPr>
                <w:noProof/>
                <w:webHidden/>
              </w:rPr>
              <w:instrText xml:space="preserve"> PAGEREF _Toc408477645 \h </w:instrText>
            </w:r>
            <w:r>
              <w:rPr>
                <w:noProof/>
                <w:webHidden/>
              </w:rPr>
            </w:r>
            <w:r>
              <w:rPr>
                <w:noProof/>
                <w:webHidden/>
              </w:rPr>
              <w:fldChar w:fldCharType="separate"/>
            </w:r>
            <w:r>
              <w:rPr>
                <w:noProof/>
                <w:webHidden/>
              </w:rPr>
              <w:t>3</w:t>
            </w:r>
            <w:r>
              <w:rPr>
                <w:noProof/>
                <w:webHidden/>
              </w:rPr>
              <w:fldChar w:fldCharType="end"/>
            </w:r>
          </w:hyperlink>
        </w:p>
        <w:p w14:paraId="041ECFB3" w14:textId="77777777" w:rsidR="00AC2FFF" w:rsidRDefault="00AC2FFF">
          <w:pPr>
            <w:pStyle w:val="TOC1"/>
            <w:tabs>
              <w:tab w:val="left" w:pos="400"/>
              <w:tab w:val="right" w:leader="dot" w:pos="10194"/>
            </w:tabs>
            <w:rPr>
              <w:rFonts w:asciiTheme="minorHAnsi" w:eastAsiaTheme="minorEastAsia" w:hAnsiTheme="minorHAnsi" w:cstheme="minorBidi"/>
              <w:noProof/>
              <w:sz w:val="22"/>
              <w:szCs w:val="22"/>
              <w:lang w:eastAsia="en-AU"/>
            </w:rPr>
          </w:pPr>
          <w:hyperlink w:anchor="_Toc408477646" w:history="1">
            <w:r w:rsidRPr="00067FD1">
              <w:rPr>
                <w:rStyle w:val="Hyperlink"/>
                <w:noProof/>
              </w:rPr>
              <w:t>2.</w:t>
            </w:r>
            <w:r>
              <w:rPr>
                <w:rFonts w:asciiTheme="minorHAnsi" w:eastAsiaTheme="minorEastAsia" w:hAnsiTheme="minorHAnsi" w:cstheme="minorBidi"/>
                <w:noProof/>
                <w:sz w:val="22"/>
                <w:szCs w:val="22"/>
                <w:lang w:eastAsia="en-AU"/>
              </w:rPr>
              <w:tab/>
            </w:r>
            <w:r w:rsidRPr="00067FD1">
              <w:rPr>
                <w:rStyle w:val="Hyperlink"/>
                <w:noProof/>
              </w:rPr>
              <w:t>Background</w:t>
            </w:r>
            <w:r>
              <w:rPr>
                <w:noProof/>
                <w:webHidden/>
              </w:rPr>
              <w:tab/>
            </w:r>
            <w:r>
              <w:rPr>
                <w:noProof/>
                <w:webHidden/>
              </w:rPr>
              <w:fldChar w:fldCharType="begin"/>
            </w:r>
            <w:r>
              <w:rPr>
                <w:noProof/>
                <w:webHidden/>
              </w:rPr>
              <w:instrText xml:space="preserve"> PAGEREF _Toc408477646 \h </w:instrText>
            </w:r>
            <w:r>
              <w:rPr>
                <w:noProof/>
                <w:webHidden/>
              </w:rPr>
            </w:r>
            <w:r>
              <w:rPr>
                <w:noProof/>
                <w:webHidden/>
              </w:rPr>
              <w:fldChar w:fldCharType="separate"/>
            </w:r>
            <w:r>
              <w:rPr>
                <w:noProof/>
                <w:webHidden/>
              </w:rPr>
              <w:t>3</w:t>
            </w:r>
            <w:r>
              <w:rPr>
                <w:noProof/>
                <w:webHidden/>
              </w:rPr>
              <w:fldChar w:fldCharType="end"/>
            </w:r>
          </w:hyperlink>
        </w:p>
        <w:p w14:paraId="2D12A859" w14:textId="77777777" w:rsidR="00AC2FFF" w:rsidRDefault="00AC2FFF">
          <w:pPr>
            <w:pStyle w:val="TOC1"/>
            <w:tabs>
              <w:tab w:val="left" w:pos="400"/>
              <w:tab w:val="right" w:leader="dot" w:pos="10194"/>
            </w:tabs>
            <w:rPr>
              <w:rFonts w:asciiTheme="minorHAnsi" w:eastAsiaTheme="minorEastAsia" w:hAnsiTheme="minorHAnsi" w:cstheme="minorBidi"/>
              <w:noProof/>
              <w:sz w:val="22"/>
              <w:szCs w:val="22"/>
              <w:lang w:eastAsia="en-AU"/>
            </w:rPr>
          </w:pPr>
          <w:hyperlink w:anchor="_Toc408477647" w:history="1">
            <w:r w:rsidRPr="00067FD1">
              <w:rPr>
                <w:rStyle w:val="Hyperlink"/>
                <w:noProof/>
              </w:rPr>
              <w:t>3.</w:t>
            </w:r>
            <w:r>
              <w:rPr>
                <w:rFonts w:asciiTheme="minorHAnsi" w:eastAsiaTheme="minorEastAsia" w:hAnsiTheme="minorHAnsi" w:cstheme="minorBidi"/>
                <w:noProof/>
                <w:sz w:val="22"/>
                <w:szCs w:val="22"/>
                <w:lang w:eastAsia="en-AU"/>
              </w:rPr>
              <w:tab/>
            </w:r>
            <w:r w:rsidRPr="00067FD1">
              <w:rPr>
                <w:rStyle w:val="Hyperlink"/>
                <w:noProof/>
              </w:rPr>
              <w:t>Analysis</w:t>
            </w:r>
            <w:r>
              <w:rPr>
                <w:noProof/>
                <w:webHidden/>
              </w:rPr>
              <w:tab/>
            </w:r>
            <w:r>
              <w:rPr>
                <w:noProof/>
                <w:webHidden/>
              </w:rPr>
              <w:fldChar w:fldCharType="begin"/>
            </w:r>
            <w:r>
              <w:rPr>
                <w:noProof/>
                <w:webHidden/>
              </w:rPr>
              <w:instrText xml:space="preserve"> PAGEREF _Toc408477647 \h </w:instrText>
            </w:r>
            <w:r>
              <w:rPr>
                <w:noProof/>
                <w:webHidden/>
              </w:rPr>
            </w:r>
            <w:r>
              <w:rPr>
                <w:noProof/>
                <w:webHidden/>
              </w:rPr>
              <w:fldChar w:fldCharType="separate"/>
            </w:r>
            <w:r>
              <w:rPr>
                <w:noProof/>
                <w:webHidden/>
              </w:rPr>
              <w:t>3</w:t>
            </w:r>
            <w:r>
              <w:rPr>
                <w:noProof/>
                <w:webHidden/>
              </w:rPr>
              <w:fldChar w:fldCharType="end"/>
            </w:r>
          </w:hyperlink>
        </w:p>
        <w:p w14:paraId="3FD11927" w14:textId="77777777" w:rsidR="00AC2FFF" w:rsidRDefault="00AC2FFF">
          <w:pPr>
            <w:pStyle w:val="TOC1"/>
            <w:tabs>
              <w:tab w:val="left" w:pos="400"/>
              <w:tab w:val="right" w:leader="dot" w:pos="10194"/>
            </w:tabs>
            <w:rPr>
              <w:rFonts w:asciiTheme="minorHAnsi" w:eastAsiaTheme="minorEastAsia" w:hAnsiTheme="minorHAnsi" w:cstheme="minorBidi"/>
              <w:noProof/>
              <w:sz w:val="22"/>
              <w:szCs w:val="22"/>
              <w:lang w:eastAsia="en-AU"/>
            </w:rPr>
          </w:pPr>
          <w:hyperlink w:anchor="_Toc408477648" w:history="1">
            <w:r w:rsidRPr="00067FD1">
              <w:rPr>
                <w:rStyle w:val="Hyperlink"/>
                <w:noProof/>
              </w:rPr>
              <w:t>4.</w:t>
            </w:r>
            <w:r>
              <w:rPr>
                <w:rFonts w:asciiTheme="minorHAnsi" w:eastAsiaTheme="minorEastAsia" w:hAnsiTheme="minorHAnsi" w:cstheme="minorBidi"/>
                <w:noProof/>
                <w:sz w:val="22"/>
                <w:szCs w:val="22"/>
                <w:lang w:eastAsia="en-AU"/>
              </w:rPr>
              <w:tab/>
            </w:r>
            <w:r w:rsidRPr="00067FD1">
              <w:rPr>
                <w:rStyle w:val="Hyperlink"/>
                <w:noProof/>
              </w:rPr>
              <w:t>Wind Speed Occurrence</w:t>
            </w:r>
            <w:r>
              <w:rPr>
                <w:noProof/>
                <w:webHidden/>
              </w:rPr>
              <w:tab/>
            </w:r>
            <w:r>
              <w:rPr>
                <w:noProof/>
                <w:webHidden/>
              </w:rPr>
              <w:fldChar w:fldCharType="begin"/>
            </w:r>
            <w:r>
              <w:rPr>
                <w:noProof/>
                <w:webHidden/>
              </w:rPr>
              <w:instrText xml:space="preserve"> PAGEREF _Toc408477648 \h </w:instrText>
            </w:r>
            <w:r>
              <w:rPr>
                <w:noProof/>
                <w:webHidden/>
              </w:rPr>
            </w:r>
            <w:r>
              <w:rPr>
                <w:noProof/>
                <w:webHidden/>
              </w:rPr>
              <w:fldChar w:fldCharType="separate"/>
            </w:r>
            <w:r>
              <w:rPr>
                <w:noProof/>
                <w:webHidden/>
              </w:rPr>
              <w:t>6</w:t>
            </w:r>
            <w:r>
              <w:rPr>
                <w:noProof/>
                <w:webHidden/>
              </w:rPr>
              <w:fldChar w:fldCharType="end"/>
            </w:r>
          </w:hyperlink>
        </w:p>
        <w:p w14:paraId="20FF5A35" w14:textId="77777777" w:rsidR="00CB689C" w:rsidRPr="00CF238B" w:rsidRDefault="007135EF">
          <w:pPr>
            <w:rPr>
              <w:rFonts w:cs="Arial"/>
            </w:rPr>
          </w:pPr>
          <w:r w:rsidRPr="00CF238B">
            <w:rPr>
              <w:rFonts w:cs="Arial"/>
              <w:b/>
              <w:bCs/>
              <w:noProof/>
            </w:rPr>
            <w:fldChar w:fldCharType="end"/>
          </w:r>
        </w:p>
      </w:sdtContent>
    </w:sdt>
    <w:p w14:paraId="20FF5A36" w14:textId="77777777" w:rsidR="00517546" w:rsidRPr="00CF238B" w:rsidRDefault="00517546" w:rsidP="00CB689C">
      <w:pPr>
        <w:rPr>
          <w:rFonts w:cs="Arial"/>
        </w:rPr>
      </w:pPr>
    </w:p>
    <w:p w14:paraId="20FF5A37" w14:textId="77777777" w:rsidR="00CB689C" w:rsidRPr="00CF238B" w:rsidRDefault="00CB689C" w:rsidP="00CB689C">
      <w:pPr>
        <w:rPr>
          <w:rFonts w:cs="Arial"/>
        </w:rPr>
      </w:pPr>
    </w:p>
    <w:p w14:paraId="20FF5A38" w14:textId="77777777" w:rsidR="00CB689C" w:rsidRPr="00CF238B" w:rsidRDefault="00CB689C" w:rsidP="00CB689C">
      <w:pPr>
        <w:rPr>
          <w:rFonts w:cs="Arial"/>
        </w:rPr>
      </w:pPr>
    </w:p>
    <w:p w14:paraId="20FF5A39" w14:textId="77777777" w:rsidR="00CB689C" w:rsidRPr="00CF238B" w:rsidRDefault="00CB689C" w:rsidP="00CB689C">
      <w:pPr>
        <w:rPr>
          <w:rFonts w:cs="Arial"/>
        </w:rPr>
      </w:pPr>
    </w:p>
    <w:p w14:paraId="20FF5A3A" w14:textId="77777777" w:rsidR="00CB689C" w:rsidRPr="00CF238B" w:rsidRDefault="00CB689C" w:rsidP="00CB689C">
      <w:pPr>
        <w:rPr>
          <w:rFonts w:cs="Arial"/>
        </w:rPr>
        <w:sectPr w:rsidR="00CB689C" w:rsidRPr="00CF238B" w:rsidSect="00A14868">
          <w:headerReference w:type="even" r:id="rId15"/>
          <w:headerReference w:type="default" r:id="rId16"/>
          <w:headerReference w:type="first" r:id="rId17"/>
          <w:footerReference w:type="first" r:id="rId18"/>
          <w:pgSz w:w="11906" w:h="16838" w:code="9"/>
          <w:pgMar w:top="1384" w:right="851" w:bottom="1985" w:left="851" w:header="737" w:footer="680" w:gutter="0"/>
          <w:pgNumType w:start="2"/>
          <w:cols w:space="284"/>
          <w:noEndnote/>
          <w:titlePg/>
        </w:sectPr>
      </w:pPr>
    </w:p>
    <w:p w14:paraId="20FF5A3B" w14:textId="77777777" w:rsidR="002B514B" w:rsidRPr="00EA548F" w:rsidRDefault="001371DE" w:rsidP="00C7325C">
      <w:pPr>
        <w:pStyle w:val="Heading1"/>
        <w:rPr>
          <w:rFonts w:hint="eastAsia"/>
        </w:rPr>
      </w:pPr>
      <w:bookmarkStart w:id="2" w:name="OLE_LINK1"/>
      <w:bookmarkStart w:id="3" w:name="OLE_LINK2"/>
      <w:bookmarkStart w:id="4" w:name="_Toc408477645"/>
      <w:r>
        <w:lastRenderedPageBreak/>
        <w:t>Introduction</w:t>
      </w:r>
      <w:bookmarkEnd w:id="4"/>
    </w:p>
    <w:bookmarkEnd w:id="2"/>
    <w:bookmarkEnd w:id="3"/>
    <w:p w14:paraId="20FF5A3C" w14:textId="77777777" w:rsidR="00592C5C" w:rsidRDefault="00592C5C" w:rsidP="00592C5C">
      <w:pPr>
        <w:pStyle w:val="EEBodyCopy"/>
      </w:pPr>
      <w:r>
        <w:t>Essential Energy has correlated network outages to the nearest recorded wind speed derived from Bureau of Meteorology (BOM) data.</w:t>
      </w:r>
    </w:p>
    <w:p w14:paraId="20FF5A3D" w14:textId="77777777" w:rsidR="007A07C0" w:rsidRDefault="007A07C0" w:rsidP="00C7325C">
      <w:pPr>
        <w:pStyle w:val="Heading1"/>
        <w:rPr>
          <w:rFonts w:hint="eastAsia"/>
        </w:rPr>
      </w:pPr>
      <w:bookmarkStart w:id="5" w:name="_Toc408477646"/>
      <w:r>
        <w:t>Background</w:t>
      </w:r>
      <w:bookmarkEnd w:id="5"/>
    </w:p>
    <w:p w14:paraId="20FF5A3E" w14:textId="77777777" w:rsidR="00592C5C" w:rsidRDefault="00592C5C" w:rsidP="00C7325C">
      <w:pPr>
        <w:pStyle w:val="EEBullets"/>
      </w:pPr>
      <w:r>
        <w:t>Data from 50 Bureau of Meteorology stations was obtained covering Essential Energy’s footprint.</w:t>
      </w:r>
    </w:p>
    <w:p w14:paraId="20FF5A3F" w14:textId="77777777" w:rsidR="00592C5C" w:rsidRDefault="00592C5C" w:rsidP="00C7325C">
      <w:pPr>
        <w:pStyle w:val="EEBodyCopy"/>
        <w:numPr>
          <w:ilvl w:val="0"/>
          <w:numId w:val="46"/>
        </w:numPr>
        <w:ind w:left="714" w:hanging="357"/>
      </w:pPr>
      <w:r>
        <w:t xml:space="preserve">Every outage </w:t>
      </w:r>
      <w:r w:rsidR="00C070C5">
        <w:t>in the outage database is related to</w:t>
      </w:r>
      <w:r>
        <w:t xml:space="preserve"> a circuit breaker or recloser</w:t>
      </w:r>
      <w:r w:rsidR="00C070C5">
        <w:t xml:space="preserve"> that controls the segment the outage occurred on, this is how the segment affected is identified</w:t>
      </w:r>
      <w:r>
        <w:t xml:space="preserve">. </w:t>
      </w:r>
    </w:p>
    <w:p w14:paraId="20FF5A40" w14:textId="77777777" w:rsidR="00592C5C" w:rsidRDefault="00592C5C" w:rsidP="00C7325C">
      <w:pPr>
        <w:pStyle w:val="EEBodyCopy"/>
        <w:numPr>
          <w:ilvl w:val="0"/>
          <w:numId w:val="46"/>
        </w:numPr>
        <w:ind w:left="714" w:hanging="357"/>
      </w:pPr>
      <w:r>
        <w:t xml:space="preserve">The spatial coordinates of the reclosers or circuit breakers that operated was obtained </w:t>
      </w:r>
    </w:p>
    <w:p w14:paraId="20FF5A41" w14:textId="77777777" w:rsidR="00592C5C" w:rsidRDefault="00592C5C" w:rsidP="00C7325C">
      <w:pPr>
        <w:pStyle w:val="EEBodyCopy"/>
        <w:numPr>
          <w:ilvl w:val="0"/>
          <w:numId w:val="46"/>
        </w:numPr>
        <w:ind w:left="714" w:hanging="357"/>
      </w:pPr>
      <w:r>
        <w:t xml:space="preserve">Using a calculation the nearest (crow flight) weather station to every recloser or circuit breaker was determined </w:t>
      </w:r>
    </w:p>
    <w:p w14:paraId="20FF5A42" w14:textId="77777777" w:rsidR="00592C5C" w:rsidRDefault="00592C5C" w:rsidP="00C7325C">
      <w:pPr>
        <w:pStyle w:val="EEBodyCopy"/>
        <w:numPr>
          <w:ilvl w:val="0"/>
          <w:numId w:val="46"/>
        </w:numPr>
        <w:ind w:left="714" w:hanging="357"/>
      </w:pPr>
      <w:r>
        <w:t>In the weather data wind speeds are recorded at 9am and 3pm local time along with the maximum wind gust recorded for the day</w:t>
      </w:r>
    </w:p>
    <w:p w14:paraId="20FF5A43" w14:textId="77777777" w:rsidR="00592C5C" w:rsidRDefault="00592C5C" w:rsidP="00C7325C">
      <w:pPr>
        <w:pStyle w:val="EEBodyCopy"/>
        <w:numPr>
          <w:ilvl w:val="0"/>
          <w:numId w:val="46"/>
        </w:numPr>
        <w:ind w:left="714" w:hanging="357"/>
      </w:pPr>
      <w:r>
        <w:t xml:space="preserve">Once a relationship to a recloser / circuit breaker and weather station had been arrived </w:t>
      </w:r>
      <w:r w:rsidR="00E75DCA">
        <w:t xml:space="preserve">at </w:t>
      </w:r>
      <w:r>
        <w:t>and the reclosers or circuit breakers that operated during the outage</w:t>
      </w:r>
      <w:r w:rsidR="00E75DCA">
        <w:t xml:space="preserve"> is known</w:t>
      </w:r>
      <w:r>
        <w:t xml:space="preserve"> a correlation to weather close to the time of the outage could be determined. </w:t>
      </w:r>
    </w:p>
    <w:p w14:paraId="20FF5A44" w14:textId="77777777" w:rsidR="00E75DCA" w:rsidRPr="00592C5C" w:rsidRDefault="00E75DCA" w:rsidP="00C7325C">
      <w:pPr>
        <w:pStyle w:val="EEBodyCopy"/>
        <w:numPr>
          <w:ilvl w:val="0"/>
          <w:numId w:val="46"/>
        </w:numPr>
        <w:ind w:left="714" w:hanging="357"/>
      </w:pPr>
      <w:r>
        <w:t>To correlate the weather at the time of the outage the outage time is matched to the nearest recorded time for a wind event to the nearest weather station for the reclosers or circuit breakers that operated.</w:t>
      </w:r>
    </w:p>
    <w:p w14:paraId="20FF5A45" w14:textId="77777777" w:rsidR="00421DCF" w:rsidRDefault="000C436C" w:rsidP="00C7325C">
      <w:pPr>
        <w:pStyle w:val="Heading1"/>
        <w:rPr>
          <w:rFonts w:hint="eastAsia"/>
        </w:rPr>
      </w:pPr>
      <w:bookmarkStart w:id="6" w:name="_Toc408477647"/>
      <w:r>
        <w:t>Analysis</w:t>
      </w:r>
      <w:bookmarkEnd w:id="6"/>
    </w:p>
    <w:p w14:paraId="20FF5A46" w14:textId="611FD0D5" w:rsidR="000C436C" w:rsidRDefault="000C436C" w:rsidP="000C436C">
      <w:pPr>
        <w:pStyle w:val="EEBodyCopy"/>
      </w:pPr>
      <w:r>
        <w:t xml:space="preserve">The following figures demonstrate Essential Energy’s network experiences an increase in the average CML (Customer Minutes Lost) per outage as wind speed increases. Essential Energy’s rural distribution network is designed for a minimum </w:t>
      </w:r>
      <w:r w:rsidR="00895030">
        <w:t>50 year</w:t>
      </w:r>
      <w:r>
        <w:t xml:space="preserve"> wind return period which is the equivalent of </w:t>
      </w:r>
      <w:r w:rsidR="00895030">
        <w:t>925 Pa (140km/hr)</w:t>
      </w:r>
      <w:r w:rsidR="000867D6">
        <w:rPr>
          <w:rStyle w:val="FootnoteReference"/>
        </w:rPr>
        <w:footnoteReference w:id="1"/>
      </w:r>
      <w:r w:rsidR="00895030">
        <w:t>.</w:t>
      </w:r>
      <w:r w:rsidR="007A70AE">
        <w:t xml:space="preserve"> Given the </w:t>
      </w:r>
      <w:r w:rsidR="00D23912">
        <w:t>design</w:t>
      </w:r>
      <w:r w:rsidR="007A70AE">
        <w:t xml:space="preserve"> </w:t>
      </w:r>
      <w:r w:rsidR="00D23912">
        <w:t>parameters</w:t>
      </w:r>
      <w:r w:rsidR="007A70AE">
        <w:t xml:space="preserve"> of the network the following figures demonstrate a </w:t>
      </w:r>
      <w:r w:rsidR="00077D82">
        <w:t xml:space="preserve">venerable </w:t>
      </w:r>
      <w:r w:rsidR="007A70AE">
        <w:t>network in poor condition with equipment failure occurring at approximately 60km/hr (170 Pa)</w:t>
      </w:r>
      <w:r w:rsidR="00D23912">
        <w:t xml:space="preserve"> and ramping up with wind speed. If the network was performing as designed one could expect to see a</w:t>
      </w:r>
      <w:r w:rsidR="000867D6">
        <w:t xml:space="preserve"> reasonably</w:t>
      </w:r>
      <w:r w:rsidR="00D23912">
        <w:t xml:space="preserve"> flat average CML per outage figure till approximately 140km/hr</w:t>
      </w:r>
      <w:r w:rsidR="000867D6">
        <w:rPr>
          <w:rStyle w:val="FootnoteReference"/>
        </w:rPr>
        <w:footnoteReference w:id="2"/>
      </w:r>
      <w:r w:rsidR="00D23912">
        <w:t>.</w:t>
      </w:r>
      <w:ins w:id="7" w:author="Derek Gillespie" w:date="2014-12-31T10:50:00Z">
        <w:r w:rsidR="00297144">
          <w:t xml:space="preserve"> </w:t>
        </w:r>
      </w:ins>
    </w:p>
    <w:p w14:paraId="20FF5A48" w14:textId="77777777" w:rsidR="006B7A62" w:rsidRDefault="0020488C" w:rsidP="006B7A62">
      <w:pPr>
        <w:pStyle w:val="EEBodyCopy"/>
        <w:ind w:left="360"/>
        <w:rPr>
          <w:lang w:val="en-AU"/>
        </w:rPr>
      </w:pPr>
      <w:r>
        <w:rPr>
          <w:noProof/>
          <w:lang w:val="en-AU" w:eastAsia="en-AU"/>
        </w:rPr>
        <w:lastRenderedPageBreak/>
        <w:drawing>
          <wp:inline distT="0" distB="0" distL="0" distR="0" wp14:anchorId="20FF5A74" wp14:editId="20FF5A75">
            <wp:extent cx="5943600" cy="2764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764790"/>
                    </a:xfrm>
                    <a:prstGeom prst="rect">
                      <a:avLst/>
                    </a:prstGeom>
                  </pic:spPr>
                </pic:pic>
              </a:graphicData>
            </a:graphic>
          </wp:inline>
        </w:drawing>
      </w:r>
      <w:r w:rsidR="00FE57BC">
        <w:rPr>
          <w:lang w:val="en-AU"/>
        </w:rPr>
        <w:t>.</w:t>
      </w:r>
    </w:p>
    <w:p w14:paraId="03798515" w14:textId="54689EF4" w:rsidR="00833F28" w:rsidRDefault="00833F28" w:rsidP="00833F28">
      <w:pPr>
        <w:pStyle w:val="SRPTableHeading"/>
      </w:pPr>
      <w:r>
        <w:t xml:space="preserve">Figure </w:t>
      </w:r>
      <w:fldSimple w:instr=" STYLEREF 1 \s ">
        <w:r w:rsidR="00F02B2D">
          <w:rPr>
            <w:noProof/>
          </w:rPr>
          <w:t>3</w:t>
        </w:r>
      </w:fldSimple>
      <w:r w:rsidR="00F02B2D">
        <w:noBreakHyphen/>
      </w:r>
      <w:fldSimple w:instr=" SEQ Figure \* ARABIC \s 1 ">
        <w:r w:rsidR="00F02B2D">
          <w:rPr>
            <w:noProof/>
          </w:rPr>
          <w:t>1</w:t>
        </w:r>
      </w:fldSimple>
      <w:r>
        <w:t>: Wind Speed by Average CML per Outage</w:t>
      </w:r>
    </w:p>
    <w:p w14:paraId="20FF5A49" w14:textId="3159A9B7" w:rsidR="00273F62" w:rsidRDefault="00A72B4B" w:rsidP="00CB01BF">
      <w:pPr>
        <w:pStyle w:val="EEBodyCopy"/>
      </w:pPr>
      <w:r>
        <w:t xml:space="preserve">Wind return periods as per </w:t>
      </w:r>
      <w:r w:rsidRPr="00A72B4B">
        <w:t>AS 7000 / AS 1170.2</w:t>
      </w:r>
      <w:r>
        <w:t xml:space="preserve"> has been calculated from the wind speed figures provided by the BOM and is presented in </w:t>
      </w:r>
      <w:r>
        <w:fldChar w:fldCharType="begin"/>
      </w:r>
      <w:r>
        <w:instrText xml:space="preserve"> REF _Ref407881480 \h </w:instrText>
      </w:r>
      <w:r>
        <w:fldChar w:fldCharType="separate"/>
      </w:r>
      <w:r>
        <w:t xml:space="preserve">Figure </w:t>
      </w:r>
      <w:r>
        <w:rPr>
          <w:noProof/>
        </w:rPr>
        <w:t>3</w:t>
      </w:r>
      <w:r>
        <w:noBreakHyphen/>
      </w:r>
      <w:r>
        <w:rPr>
          <w:noProof/>
        </w:rPr>
        <w:t>2</w:t>
      </w:r>
      <w:r>
        <w:fldChar w:fldCharType="end"/>
      </w:r>
      <w:r>
        <w:t>.</w:t>
      </w:r>
    </w:p>
    <w:p w14:paraId="3B1536DB" w14:textId="23A67305" w:rsidR="00A72B4B" w:rsidRDefault="00513930" w:rsidP="00CB01BF">
      <w:pPr>
        <w:pStyle w:val="EEBodyCopy"/>
      </w:pPr>
      <m:oMathPara>
        <m:oMath>
          <m:r>
            <w:rPr>
              <w:rFonts w:ascii="Cambria Math" w:hAnsi="Cambria Math"/>
            </w:rPr>
            <m:t>Vr=67-41</m:t>
          </m:r>
          <m:sSup>
            <m:sSupPr>
              <m:ctrlPr>
                <w:rPr>
                  <w:rFonts w:ascii="Cambria Math" w:hAnsi="Cambria Math"/>
                  <w:i/>
                </w:rPr>
              </m:ctrlPr>
            </m:sSupPr>
            <m:e>
              <m:r>
                <w:rPr>
                  <w:rFonts w:ascii="Cambria Math" w:hAnsi="Cambria Math"/>
                </w:rPr>
                <m:t>R</m:t>
              </m:r>
            </m:e>
            <m:sup>
              <m:r>
                <w:rPr>
                  <w:rFonts w:ascii="Cambria Math" w:hAnsi="Cambria Math"/>
                </w:rPr>
                <m:t>-0.1</m:t>
              </m:r>
            </m:sup>
          </m:sSup>
        </m:oMath>
      </m:oMathPara>
    </w:p>
    <w:p w14:paraId="43974442" w14:textId="23B37E1D" w:rsidR="00513930" w:rsidRDefault="00513930" w:rsidP="00CB01BF">
      <w:pPr>
        <w:pStyle w:val="EEBodyCopy"/>
      </w:pPr>
      <w:r>
        <w:t>Where:</w:t>
      </w:r>
    </w:p>
    <w:p w14:paraId="4646C2FF" w14:textId="5DE0D4AC" w:rsidR="00513930" w:rsidRDefault="00513930" w:rsidP="00CB01BF">
      <w:pPr>
        <w:pStyle w:val="EEBodyCopy"/>
      </w:pPr>
      <w:r>
        <w:t>Vr is the wind speed in m/s</w:t>
      </w:r>
    </w:p>
    <w:p w14:paraId="3347A063" w14:textId="5DE97D67" w:rsidR="00513930" w:rsidRDefault="00513930" w:rsidP="00CB01BF">
      <w:pPr>
        <w:pStyle w:val="EEBodyCopy"/>
      </w:pPr>
      <w:r>
        <w:t>R is the return period in years</w:t>
      </w:r>
    </w:p>
    <w:p w14:paraId="4D129BA2" w14:textId="77777777" w:rsidR="00513930" w:rsidRDefault="00513930" w:rsidP="00CB01BF">
      <w:pPr>
        <w:pStyle w:val="EEBodyCopy"/>
      </w:pPr>
    </w:p>
    <w:p w14:paraId="20FF5A4B" w14:textId="77777777" w:rsidR="000F6CCB" w:rsidRDefault="000F1F57" w:rsidP="00CB01BF">
      <w:pPr>
        <w:pStyle w:val="EEBodyCopy"/>
      </w:pPr>
      <w:r>
        <w:rPr>
          <w:noProof/>
          <w:lang w:val="en-AU" w:eastAsia="en-AU"/>
        </w:rPr>
        <w:drawing>
          <wp:inline distT="0" distB="0" distL="0" distR="0" wp14:anchorId="20FF5A76" wp14:editId="20FF5A77">
            <wp:extent cx="6477000" cy="3039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477000" cy="3039208"/>
                    </a:xfrm>
                    <a:prstGeom prst="rect">
                      <a:avLst/>
                    </a:prstGeom>
                  </pic:spPr>
                </pic:pic>
              </a:graphicData>
            </a:graphic>
          </wp:inline>
        </w:drawing>
      </w:r>
    </w:p>
    <w:p w14:paraId="6FDDA969" w14:textId="7A61D3E4" w:rsidR="00833F28" w:rsidRDefault="00833F28" w:rsidP="00833F28">
      <w:pPr>
        <w:pStyle w:val="SRPTableHeading"/>
      </w:pPr>
      <w:bookmarkStart w:id="8" w:name="_Ref407881480"/>
      <w:r>
        <w:t xml:space="preserve">Figure </w:t>
      </w:r>
      <w:fldSimple w:instr=" STYLEREF 1 \s ">
        <w:r w:rsidR="00F02B2D">
          <w:rPr>
            <w:noProof/>
          </w:rPr>
          <w:t>3</w:t>
        </w:r>
      </w:fldSimple>
      <w:r w:rsidR="00F02B2D">
        <w:noBreakHyphen/>
      </w:r>
      <w:fldSimple w:instr=" SEQ Figure \* ARABIC \s 1 ">
        <w:r w:rsidR="00F02B2D">
          <w:rPr>
            <w:noProof/>
          </w:rPr>
          <w:t>2</w:t>
        </w:r>
      </w:fldSimple>
      <w:bookmarkEnd w:id="8"/>
      <w:r>
        <w:t>: Wind Return Periods by Average CML</w:t>
      </w:r>
    </w:p>
    <w:p w14:paraId="3E7A3BDA" w14:textId="77777777" w:rsidR="00833F28" w:rsidRPr="00833F28" w:rsidRDefault="00833F28" w:rsidP="00833F28">
      <w:pPr>
        <w:pStyle w:val="SRPBodyCopy"/>
      </w:pPr>
    </w:p>
    <w:p w14:paraId="66A07B82" w14:textId="77777777" w:rsidR="00513930" w:rsidRDefault="00513930">
      <w:pPr>
        <w:rPr>
          <w:rFonts w:cs="Arial"/>
          <w:color w:val="000000"/>
          <w:szCs w:val="22"/>
          <w:lang w:val="en-GB"/>
        </w:rPr>
      </w:pPr>
      <w:r>
        <w:br w:type="page"/>
      </w:r>
    </w:p>
    <w:p w14:paraId="0B28CDB5" w14:textId="341D6460" w:rsidR="00833F28" w:rsidRDefault="00513930" w:rsidP="00CB01BF">
      <w:pPr>
        <w:pStyle w:val="EEBodyCopy"/>
      </w:pPr>
      <w:r>
        <w:lastRenderedPageBreak/>
        <w:t xml:space="preserve">Similarly to allow for direct comparison to the minimum design standard of 925 Pa the wind speed figures have been converted to Pascals as per </w:t>
      </w:r>
      <w:r>
        <w:fldChar w:fldCharType="begin"/>
      </w:r>
      <w:r>
        <w:instrText xml:space="preserve"> REF _Ref407883318 \h </w:instrText>
      </w:r>
      <w:r>
        <w:fldChar w:fldCharType="separate"/>
      </w:r>
      <w:r>
        <w:t xml:space="preserve">Figure </w:t>
      </w:r>
      <w:r>
        <w:rPr>
          <w:noProof/>
        </w:rPr>
        <w:t>3</w:t>
      </w:r>
      <w:r>
        <w:noBreakHyphen/>
      </w:r>
      <w:r>
        <w:rPr>
          <w:noProof/>
        </w:rPr>
        <w:t>3</w:t>
      </w:r>
      <w:r>
        <w:fldChar w:fldCharType="end"/>
      </w:r>
      <w:r>
        <w:t>.</w:t>
      </w:r>
    </w:p>
    <w:p w14:paraId="55BB208D" w14:textId="5F700A89" w:rsidR="00513930" w:rsidRDefault="00513930" w:rsidP="00CB01BF">
      <w:pPr>
        <w:pStyle w:val="EEBodyCopy"/>
      </w:pPr>
      <m:oMathPara>
        <m:oMath>
          <m:r>
            <w:rPr>
              <w:rFonts w:ascii="Cambria Math" w:hAnsi="Cambria Math"/>
            </w:rPr>
            <m:t>Pascal=</m:t>
          </m:r>
          <m:sSup>
            <m:sSupPr>
              <m:ctrlPr>
                <w:rPr>
                  <w:rFonts w:ascii="Cambria Math" w:hAnsi="Cambria Math"/>
                  <w:i/>
                </w:rPr>
              </m:ctrlPr>
            </m:sSupPr>
            <m:e>
              <m:r>
                <w:rPr>
                  <w:rFonts w:ascii="Cambria Math" w:hAnsi="Cambria Math"/>
                </w:rPr>
                <m:t>WindSpeed</m:t>
              </m:r>
            </m:e>
            <m:sup>
              <m:r>
                <w:rPr>
                  <w:rFonts w:ascii="Cambria Math" w:hAnsi="Cambria Math"/>
                </w:rPr>
                <m:t>2</m:t>
              </m:r>
            </m:sup>
          </m:sSup>
          <m:r>
            <w:rPr>
              <w:rFonts w:ascii="Cambria Math" w:hAnsi="Cambria Math"/>
            </w:rPr>
            <m:t>*0.613</m:t>
          </m:r>
        </m:oMath>
      </m:oMathPara>
    </w:p>
    <w:p w14:paraId="20FF5A4E" w14:textId="77777777" w:rsidR="00DA2A43" w:rsidRDefault="004920A5" w:rsidP="00421DCF">
      <w:pPr>
        <w:pStyle w:val="EEBodyCopy"/>
      </w:pPr>
      <w:r>
        <w:rPr>
          <w:noProof/>
          <w:lang w:val="en-AU" w:eastAsia="en-AU"/>
        </w:rPr>
        <w:drawing>
          <wp:inline distT="0" distB="0" distL="0" distR="0" wp14:anchorId="20FF5A78" wp14:editId="20FF5A79">
            <wp:extent cx="6686550" cy="31232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708245" cy="3133382"/>
                    </a:xfrm>
                    <a:prstGeom prst="rect">
                      <a:avLst/>
                    </a:prstGeom>
                  </pic:spPr>
                </pic:pic>
              </a:graphicData>
            </a:graphic>
          </wp:inline>
        </w:drawing>
      </w:r>
    </w:p>
    <w:p w14:paraId="0DCA9B98" w14:textId="36FE93D4" w:rsidR="00833F28" w:rsidRDefault="00833F28" w:rsidP="00833F28">
      <w:pPr>
        <w:pStyle w:val="SRPTableHeading"/>
      </w:pPr>
      <w:bookmarkStart w:id="9" w:name="_Ref407883318"/>
      <w:r>
        <w:t xml:space="preserve">Figure </w:t>
      </w:r>
      <w:fldSimple w:instr=" STYLEREF 1 \s ">
        <w:r w:rsidR="00F02B2D">
          <w:rPr>
            <w:noProof/>
          </w:rPr>
          <w:t>3</w:t>
        </w:r>
      </w:fldSimple>
      <w:r w:rsidR="00F02B2D">
        <w:noBreakHyphen/>
      </w:r>
      <w:fldSimple w:instr=" SEQ Figure \* ARABIC \s 1 ">
        <w:r w:rsidR="00F02B2D">
          <w:rPr>
            <w:noProof/>
          </w:rPr>
          <w:t>3</w:t>
        </w:r>
      </w:fldSimple>
      <w:bookmarkEnd w:id="9"/>
      <w:r>
        <w:t>: Average CML by Wind Speed Pressure</w:t>
      </w:r>
    </w:p>
    <w:p w14:paraId="20FF5A50" w14:textId="77777777" w:rsidR="0021151A" w:rsidRDefault="00081A92" w:rsidP="00421DCF">
      <w:pPr>
        <w:pStyle w:val="EEBodyCopy"/>
      </w:pPr>
      <w:r>
        <w:t xml:space="preserve">Additional analysis was performed to determine the probability of </w:t>
      </w:r>
      <w:r w:rsidR="00077D82">
        <w:t xml:space="preserve">specific </w:t>
      </w:r>
      <w:r>
        <w:t>equipment related failure as wind speed increased.</w:t>
      </w:r>
    </w:p>
    <w:p w14:paraId="20FF5A53" w14:textId="77777777" w:rsidR="00081A92" w:rsidRDefault="00081A92" w:rsidP="00421DCF">
      <w:pPr>
        <w:pStyle w:val="EEBodyCopy"/>
      </w:pPr>
      <w:r>
        <w:rPr>
          <w:noProof/>
          <w:lang w:val="en-AU" w:eastAsia="en-AU"/>
        </w:rPr>
        <w:drawing>
          <wp:inline distT="0" distB="0" distL="0" distR="0" wp14:anchorId="20FF5A7A" wp14:editId="4F2A0BFD">
            <wp:extent cx="5943600" cy="388175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00DE1A5" w14:textId="2CE7A340" w:rsidR="00833F28" w:rsidRDefault="00833F28" w:rsidP="00833F28">
      <w:pPr>
        <w:pStyle w:val="SRPTableHeading"/>
      </w:pPr>
      <w:bookmarkStart w:id="10" w:name="_Ref406486519"/>
      <w:r>
        <w:t xml:space="preserve">Figure </w:t>
      </w:r>
      <w:fldSimple w:instr=" STYLEREF 1 \s ">
        <w:r w:rsidR="00F02B2D">
          <w:rPr>
            <w:noProof/>
          </w:rPr>
          <w:t>3</w:t>
        </w:r>
      </w:fldSimple>
      <w:r w:rsidR="00F02B2D">
        <w:noBreakHyphen/>
      </w:r>
      <w:fldSimple w:instr=" SEQ Figure \* ARABIC \s 1 ">
        <w:r w:rsidR="00F02B2D">
          <w:rPr>
            <w:noProof/>
          </w:rPr>
          <w:t>4</w:t>
        </w:r>
      </w:fldSimple>
      <w:bookmarkEnd w:id="10"/>
      <w:r>
        <w:t>: Equipment Failure Probability by Wind Speed (Outage Data 2003 – 2004)</w:t>
      </w:r>
    </w:p>
    <w:p w14:paraId="20FF5A55" w14:textId="77777777" w:rsidR="00081A92" w:rsidRDefault="00081A92" w:rsidP="00421DCF">
      <w:pPr>
        <w:pStyle w:val="EEBodyCopy"/>
      </w:pPr>
      <w:r>
        <w:lastRenderedPageBreak/>
        <w:t xml:space="preserve">As can be determined by </w:t>
      </w:r>
      <w:r>
        <w:fldChar w:fldCharType="begin"/>
      </w:r>
      <w:r>
        <w:instrText xml:space="preserve"> REF _Ref406486519 \h </w:instrText>
      </w:r>
      <w:r>
        <w:fldChar w:fldCharType="separate"/>
      </w:r>
      <w:r w:rsidR="00833F28">
        <w:t xml:space="preserve">Figure </w:t>
      </w:r>
      <w:r w:rsidR="00833F28">
        <w:rPr>
          <w:noProof/>
        </w:rPr>
        <w:t>3</w:t>
      </w:r>
      <w:r w:rsidR="00833F28">
        <w:noBreakHyphen/>
      </w:r>
      <w:r w:rsidR="00833F28">
        <w:rPr>
          <w:noProof/>
        </w:rPr>
        <w:t>4</w:t>
      </w:r>
      <w:r>
        <w:fldChar w:fldCharType="end"/>
      </w:r>
      <w:r>
        <w:t xml:space="preserve"> as wind speed increases the following applies;</w:t>
      </w:r>
    </w:p>
    <w:p w14:paraId="20FF5A56" w14:textId="77777777" w:rsidR="00081A92" w:rsidRDefault="00081A92" w:rsidP="00C7325C">
      <w:pPr>
        <w:pStyle w:val="EEBullets"/>
        <w:rPr>
          <w:lang w:eastAsia="en-AU"/>
        </w:rPr>
      </w:pPr>
      <w:r>
        <w:rPr>
          <w:lang w:eastAsia="en-AU"/>
        </w:rPr>
        <w:t>Probability of conductor failures increase with wind speed</w:t>
      </w:r>
    </w:p>
    <w:p w14:paraId="20FF5A57" w14:textId="77777777" w:rsidR="00081A92" w:rsidRDefault="00081A92" w:rsidP="00C7325C">
      <w:pPr>
        <w:pStyle w:val="EEBullets"/>
        <w:rPr>
          <w:lang w:eastAsia="en-AU"/>
        </w:rPr>
      </w:pPr>
      <w:r>
        <w:rPr>
          <w:lang w:eastAsia="en-AU"/>
        </w:rPr>
        <w:t>Probability of Pole failures increases with wind speed.</w:t>
      </w:r>
    </w:p>
    <w:p w14:paraId="20FF5A58" w14:textId="77777777" w:rsidR="00081A92" w:rsidRDefault="00081A92" w:rsidP="00C7325C">
      <w:pPr>
        <w:pStyle w:val="EEBullets"/>
        <w:rPr>
          <w:lang w:eastAsia="en-AU"/>
        </w:rPr>
      </w:pPr>
      <w:r>
        <w:rPr>
          <w:lang w:eastAsia="en-AU"/>
        </w:rPr>
        <w:t xml:space="preserve">Probability of Tie / Joint failures are constant </w:t>
      </w:r>
    </w:p>
    <w:p w14:paraId="20FF5A59" w14:textId="77777777" w:rsidR="00081A92" w:rsidRDefault="00081A92" w:rsidP="00C7325C">
      <w:pPr>
        <w:pStyle w:val="EEBullets"/>
        <w:rPr>
          <w:lang w:eastAsia="en-AU"/>
        </w:rPr>
      </w:pPr>
      <w:r>
        <w:rPr>
          <w:lang w:eastAsia="en-AU"/>
        </w:rPr>
        <w:t>Probability of Blown Arresters are constant</w:t>
      </w:r>
    </w:p>
    <w:p w14:paraId="20FF5A5A" w14:textId="7842F682" w:rsidR="00081A92" w:rsidRDefault="00081A92" w:rsidP="00C7325C">
      <w:pPr>
        <w:pStyle w:val="EEBullets"/>
      </w:pPr>
      <w:r>
        <w:rPr>
          <w:lang w:eastAsia="en-AU"/>
        </w:rPr>
        <w:t>Prob</w:t>
      </w:r>
      <w:r w:rsidR="007001B7">
        <w:rPr>
          <w:lang w:eastAsia="en-AU"/>
        </w:rPr>
        <w:t>ability</w:t>
      </w:r>
      <w:r>
        <w:rPr>
          <w:lang w:eastAsia="en-AU"/>
        </w:rPr>
        <w:t xml:space="preserve"> of the outage being due to blown fuses decrease (ie there is a lower probability that as wind increases the outage will have been caused by a blown fuse) Though it would seem that at higher wind speeds (100km</w:t>
      </w:r>
      <w:r w:rsidR="007001B7">
        <w:rPr>
          <w:lang w:eastAsia="en-AU"/>
        </w:rPr>
        <w:t xml:space="preserve"> – to 120km</w:t>
      </w:r>
      <w:r>
        <w:rPr>
          <w:lang w:eastAsia="en-AU"/>
        </w:rPr>
        <w:t>) fuses are the big player overtaking conductors and poles</w:t>
      </w:r>
      <w:r w:rsidR="007001B7">
        <w:rPr>
          <w:lang w:eastAsia="en-AU"/>
        </w:rPr>
        <w:t>. At wind speeds above 120km it would appear that conductors again are more likely to be at fault.</w:t>
      </w:r>
      <w:r>
        <w:rPr>
          <w:lang w:eastAsia="en-AU"/>
        </w:rPr>
        <w:t xml:space="preserve"> </w:t>
      </w:r>
    </w:p>
    <w:p w14:paraId="20FF5A5C" w14:textId="77777777" w:rsidR="00081A92" w:rsidRDefault="00081A92" w:rsidP="00081A92">
      <w:pPr>
        <w:pStyle w:val="EEBodyCopy"/>
        <w:rPr>
          <w:lang w:eastAsia="en-AU"/>
        </w:rPr>
      </w:pPr>
      <w:r>
        <w:rPr>
          <w:lang w:eastAsia="en-AU"/>
        </w:rPr>
        <w:t xml:space="preserve">The results of </w:t>
      </w:r>
      <w:r>
        <w:rPr>
          <w:lang w:eastAsia="en-AU"/>
        </w:rPr>
        <w:fldChar w:fldCharType="begin"/>
      </w:r>
      <w:r>
        <w:rPr>
          <w:lang w:eastAsia="en-AU"/>
        </w:rPr>
        <w:instrText xml:space="preserve"> REF _Ref406486519 \h </w:instrText>
      </w:r>
      <w:r>
        <w:rPr>
          <w:lang w:eastAsia="en-AU"/>
        </w:rPr>
      </w:r>
      <w:r>
        <w:rPr>
          <w:lang w:eastAsia="en-AU"/>
        </w:rPr>
        <w:fldChar w:fldCharType="separate"/>
      </w:r>
      <w:r w:rsidR="00833F28">
        <w:t xml:space="preserve">Figure </w:t>
      </w:r>
      <w:r w:rsidR="00833F28">
        <w:rPr>
          <w:noProof/>
        </w:rPr>
        <w:t>3</w:t>
      </w:r>
      <w:r w:rsidR="00833F28">
        <w:noBreakHyphen/>
      </w:r>
      <w:r w:rsidR="00833F28">
        <w:rPr>
          <w:noProof/>
        </w:rPr>
        <w:t>4</w:t>
      </w:r>
      <w:r>
        <w:rPr>
          <w:lang w:eastAsia="en-AU"/>
        </w:rPr>
        <w:fldChar w:fldCharType="end"/>
      </w:r>
      <w:r>
        <w:rPr>
          <w:lang w:eastAsia="en-AU"/>
        </w:rPr>
        <w:t xml:space="preserve"> are understated as it is assumed that one outage equates to one equipment failure. Practically this is not the case as wind speed increases the likelihood of multiple assets being involved is much higher. For example a wind gust can result in multiple pole failures, the above chart assumes there is only one.</w:t>
      </w:r>
    </w:p>
    <w:p w14:paraId="20FF5A5D" w14:textId="4867513D" w:rsidR="000F1F57" w:rsidRDefault="000F1F57" w:rsidP="00C7325C">
      <w:pPr>
        <w:pStyle w:val="Heading1"/>
        <w:rPr>
          <w:rFonts w:hint="eastAsia"/>
        </w:rPr>
      </w:pPr>
      <w:bookmarkStart w:id="11" w:name="_Toc408477648"/>
      <w:r>
        <w:t xml:space="preserve">Wind Speed </w:t>
      </w:r>
      <w:r w:rsidR="007A76C9">
        <w:t>Occurrence</w:t>
      </w:r>
      <w:bookmarkEnd w:id="11"/>
    </w:p>
    <w:p w14:paraId="20FF5A5E" w14:textId="77777777" w:rsidR="007A76C9" w:rsidRDefault="007A76C9" w:rsidP="007A76C9">
      <w:pPr>
        <w:pStyle w:val="EEBodyCopy"/>
      </w:pPr>
      <w:r>
        <w:t>The occurrence of damaging winds on Essential Energy’s varies from year to year</w:t>
      </w:r>
      <w:r w:rsidR="008F1BCC">
        <w:t xml:space="preserve"> as </w:t>
      </w:r>
      <w:r w:rsidR="00AF3E83">
        <w:t xml:space="preserve">shown in </w:t>
      </w:r>
      <w:r w:rsidR="00AF3E83">
        <w:fldChar w:fldCharType="begin"/>
      </w:r>
      <w:r w:rsidR="00AF3E83">
        <w:instrText xml:space="preserve"> REF _Ref406684667 \h </w:instrText>
      </w:r>
      <w:r w:rsidR="00AF3E83">
        <w:fldChar w:fldCharType="separate"/>
      </w:r>
      <w:r w:rsidR="00833F28">
        <w:t xml:space="preserve">Figure </w:t>
      </w:r>
      <w:r w:rsidR="00833F28">
        <w:rPr>
          <w:noProof/>
        </w:rPr>
        <w:t>4</w:t>
      </w:r>
      <w:r w:rsidR="00833F28">
        <w:noBreakHyphen/>
      </w:r>
      <w:r w:rsidR="00833F28">
        <w:rPr>
          <w:noProof/>
        </w:rPr>
        <w:t>1</w:t>
      </w:r>
      <w:r w:rsidR="00AF3E83">
        <w:fldChar w:fldCharType="end"/>
      </w:r>
      <w:r w:rsidR="00C7325C">
        <w:t>.</w:t>
      </w:r>
    </w:p>
    <w:p w14:paraId="20FF5A60" w14:textId="77777777" w:rsidR="007A76C9" w:rsidRDefault="008F1BCC" w:rsidP="007A76C9">
      <w:pPr>
        <w:pStyle w:val="EEBodyCopy"/>
      </w:pPr>
      <w:r>
        <w:rPr>
          <w:noProof/>
          <w:lang w:val="en-AU" w:eastAsia="en-AU"/>
        </w:rPr>
        <w:drawing>
          <wp:inline distT="0" distB="0" distL="0" distR="0" wp14:anchorId="20FF5A7C" wp14:editId="20FF5A7D">
            <wp:extent cx="5943600" cy="2755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2755265"/>
                    </a:xfrm>
                    <a:prstGeom prst="rect">
                      <a:avLst/>
                    </a:prstGeom>
                  </pic:spPr>
                </pic:pic>
              </a:graphicData>
            </a:graphic>
          </wp:inline>
        </w:drawing>
      </w:r>
    </w:p>
    <w:p w14:paraId="50B51A0E" w14:textId="0802D0E4" w:rsidR="00833F28" w:rsidRDefault="00833F28" w:rsidP="00833F28">
      <w:pPr>
        <w:pStyle w:val="SRPTableHeading"/>
      </w:pPr>
      <w:bookmarkStart w:id="12" w:name="_Ref406684667"/>
      <w:r>
        <w:t xml:space="preserve">Figure </w:t>
      </w:r>
      <w:fldSimple w:instr=" STYLEREF 1 \s ">
        <w:r w:rsidR="00F02B2D">
          <w:rPr>
            <w:noProof/>
          </w:rPr>
          <w:t>4</w:t>
        </w:r>
      </w:fldSimple>
      <w:r w:rsidR="00F02B2D">
        <w:noBreakHyphen/>
      </w:r>
      <w:fldSimple w:instr=" SEQ Figure \* ARABIC \s 1 ">
        <w:r w:rsidR="00F02B2D">
          <w:rPr>
            <w:noProof/>
          </w:rPr>
          <w:t>1</w:t>
        </w:r>
      </w:fldSimple>
      <w:bookmarkEnd w:id="12"/>
      <w:r>
        <w:rPr>
          <w:noProof/>
        </w:rPr>
        <w:t>:</w:t>
      </w:r>
      <w:r>
        <w:t xml:space="preserve"> Wind Speed by Outage 2003 - 2014</w:t>
      </w:r>
    </w:p>
    <w:p w14:paraId="60258947" w14:textId="77777777" w:rsidR="00F02B2D" w:rsidRDefault="00240CA8" w:rsidP="00F02B2D">
      <w:pPr>
        <w:pStyle w:val="EEBodyCopy"/>
        <w:keepNext/>
      </w:pPr>
      <w:r>
        <w:rPr>
          <w:noProof/>
          <w:lang w:eastAsia="en-AU"/>
        </w:rPr>
        <w:lastRenderedPageBreak/>
        <w:drawing>
          <wp:inline distT="0" distB="0" distL="0" distR="0" wp14:anchorId="6BC71CB1" wp14:editId="50A49F05">
            <wp:extent cx="5943600" cy="28486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2848610"/>
                    </a:xfrm>
                    <a:prstGeom prst="rect">
                      <a:avLst/>
                    </a:prstGeom>
                  </pic:spPr>
                </pic:pic>
              </a:graphicData>
            </a:graphic>
          </wp:inline>
        </w:drawing>
      </w:r>
    </w:p>
    <w:p w14:paraId="0756667D" w14:textId="62C5D0B1" w:rsidR="00240CA8" w:rsidRDefault="00F02B2D" w:rsidP="00F02B2D">
      <w:pPr>
        <w:pStyle w:val="SRPTableHeading"/>
      </w:pPr>
      <w:bookmarkStart w:id="13" w:name="_Ref408477491"/>
      <w:r>
        <w:t xml:space="preserve">Figure </w:t>
      </w:r>
      <w:fldSimple w:instr=" STYLEREF 1 \s ">
        <w:r>
          <w:rPr>
            <w:noProof/>
          </w:rPr>
          <w:t>4</w:t>
        </w:r>
      </w:fldSimple>
      <w:r>
        <w:noBreakHyphen/>
      </w:r>
      <w:fldSimple w:instr=" SEQ Figure \* ARABIC \s 1 ">
        <w:r>
          <w:rPr>
            <w:noProof/>
          </w:rPr>
          <w:t>2</w:t>
        </w:r>
      </w:fldSimple>
      <w:bookmarkEnd w:id="13"/>
      <w:r>
        <w:t xml:space="preserve"> Number of Wind Events above 60km/hr by Fiscal Year</w:t>
      </w:r>
    </w:p>
    <w:p w14:paraId="20FF5A61" w14:textId="63479B72" w:rsidR="008F1BCC" w:rsidRPr="007A76C9" w:rsidRDefault="00EA13DB" w:rsidP="007A76C9">
      <w:pPr>
        <w:pStyle w:val="EEBodyCopy"/>
      </w:pPr>
      <w:r>
        <w:t>O</w:t>
      </w:r>
      <w:r w:rsidR="008F1BCC">
        <w:t>n Essential Energy’s network increasing damage to the network is sustained at 60km/hr wind speeds</w:t>
      </w:r>
      <w:r w:rsidR="00F02B2D">
        <w:t xml:space="preserve"> Essential Energy’s network </w:t>
      </w:r>
      <w:r w:rsidR="00AC2FFF">
        <w:t xml:space="preserve">experiences wind related damage year to year which is variable as shown in </w:t>
      </w:r>
      <w:r w:rsidR="00AC2FFF">
        <w:fldChar w:fldCharType="begin"/>
      </w:r>
      <w:r w:rsidR="00AC2FFF">
        <w:instrText xml:space="preserve"> REF _Ref408477491 \h </w:instrText>
      </w:r>
      <w:r w:rsidR="00AC2FFF">
        <w:fldChar w:fldCharType="separate"/>
      </w:r>
      <w:r w:rsidR="00AC2FFF">
        <w:t xml:space="preserve">Figure </w:t>
      </w:r>
      <w:r w:rsidR="00AC2FFF">
        <w:rPr>
          <w:noProof/>
        </w:rPr>
        <w:t>4</w:t>
      </w:r>
      <w:r w:rsidR="00AC2FFF">
        <w:noBreakHyphen/>
      </w:r>
      <w:r w:rsidR="00AC2FFF">
        <w:rPr>
          <w:noProof/>
        </w:rPr>
        <w:t>2</w:t>
      </w:r>
      <w:r w:rsidR="00AC2FFF">
        <w:fldChar w:fldCharType="end"/>
      </w:r>
      <w:r w:rsidR="00AC2FFF">
        <w:t xml:space="preserve">. However wind damage is not the only climate related damage that occurs on the network. In Essential Energy’s footprint lightning related incidences are significant contributors to overall performance.  </w:t>
      </w:r>
    </w:p>
    <w:sectPr w:rsidR="008F1BCC" w:rsidRPr="007A76C9" w:rsidSect="00DA0492">
      <w:headerReference w:type="even" r:id="rId25"/>
      <w:headerReference w:type="default" r:id="rId26"/>
      <w:headerReference w:type="first" r:id="rId27"/>
      <w:pgSz w:w="11906" w:h="16838" w:code="9"/>
      <w:pgMar w:top="1384" w:right="851" w:bottom="1985" w:left="851" w:header="737" w:footer="680" w:gutter="0"/>
      <w:cols w:space="284"/>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F5A81" w14:textId="77777777" w:rsidR="00F02B2D" w:rsidRDefault="00F02B2D">
      <w:r>
        <w:separator/>
      </w:r>
    </w:p>
  </w:endnote>
  <w:endnote w:type="continuationSeparator" w:id="0">
    <w:p w14:paraId="20FF5A82" w14:textId="77777777" w:rsidR="00F02B2D" w:rsidRDefault="00F0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dge Round">
    <w:panose1 w:val="00000000000000000000"/>
    <w:charset w:val="00"/>
    <w:family w:val="modern"/>
    <w:notTrueType/>
    <w:pitch w:val="variable"/>
    <w:sig w:usb0="800000AF" w:usb1="4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Arial Bold">
    <w:panose1 w:val="020B0704020202020204"/>
    <w:charset w:val="00"/>
    <w:family w:val="roman"/>
    <w:notTrueType/>
    <w:pitch w:val="default"/>
  </w:font>
  <w:font w:name="ITC Franklin Gothic LT Medium">
    <w:panose1 w:val="00000000000000000000"/>
    <w:charset w:val="00"/>
    <w:family w:val="auto"/>
    <w:notTrueType/>
    <w:pitch w:val="default"/>
    <w:sig w:usb0="00000003" w:usb1="00000000" w:usb2="00000000" w:usb3="00000000" w:csb0="00000001" w:csb1="00000000"/>
  </w:font>
  <w:font w:name="ITC Franklin Gothic LT Heavy">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dge Round Light">
    <w:panose1 w:val="00000000000000000000"/>
    <w:charset w:val="00"/>
    <w:family w:val="modern"/>
    <w:notTrueType/>
    <w:pitch w:val="variable"/>
    <w:sig w:usb0="800000AF" w:usb1="4000204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6" w14:textId="77777777" w:rsidR="00F02B2D" w:rsidRPr="00570F64" w:rsidRDefault="00F02B2D" w:rsidP="00FD3EF2">
    <w:pPr>
      <w:pStyle w:val="Footer"/>
      <w:spacing w:after="240" w:line="276" w:lineRule="auto"/>
      <w:ind w:right="-2"/>
      <w:rPr>
        <w:rFonts w:cs="Arial"/>
        <w:b/>
        <w:color w:val="006A71" w:themeColor="accent1"/>
        <w:sz w:val="20"/>
        <w:szCs w:val="20"/>
      </w:rPr>
    </w:pPr>
    <w:r w:rsidRPr="00570F64">
      <w:rPr>
        <w:rFonts w:cs="Arial"/>
        <w:b/>
        <w:color w:val="006A71" w:themeColor="accent1"/>
        <w:sz w:val="20"/>
        <w:szCs w:val="20"/>
      </w:rPr>
      <w:t xml:space="preserve">PAGE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PAGE </w:instrText>
    </w:r>
    <w:r w:rsidRPr="00570F64">
      <w:rPr>
        <w:rFonts w:cs="Arial"/>
        <w:b/>
        <w:color w:val="006A71" w:themeColor="accent1"/>
        <w:sz w:val="20"/>
        <w:szCs w:val="20"/>
      </w:rPr>
      <w:fldChar w:fldCharType="separate"/>
    </w:r>
    <w:r w:rsidR="00AC2FFF">
      <w:rPr>
        <w:rFonts w:cs="Arial"/>
        <w:b/>
        <w:noProof/>
        <w:color w:val="006A71" w:themeColor="accent1"/>
        <w:sz w:val="20"/>
        <w:szCs w:val="20"/>
      </w:rPr>
      <w:t>6</w:t>
    </w:r>
    <w:r w:rsidRPr="00570F64">
      <w:rPr>
        <w:rFonts w:cs="Arial"/>
        <w:b/>
        <w:color w:val="006A71" w:themeColor="accent1"/>
        <w:sz w:val="20"/>
        <w:szCs w:val="20"/>
      </w:rPr>
      <w:fldChar w:fldCharType="end"/>
    </w:r>
    <w:r w:rsidRPr="00570F64">
      <w:rPr>
        <w:rFonts w:cs="Arial"/>
        <w:b/>
        <w:color w:val="006A71" w:themeColor="accent1"/>
        <w:sz w:val="20"/>
        <w:szCs w:val="20"/>
      </w:rPr>
      <w:t xml:space="preserve"> OF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NUMPAGES </w:instrText>
    </w:r>
    <w:r w:rsidRPr="00570F64">
      <w:rPr>
        <w:rFonts w:cs="Arial"/>
        <w:b/>
        <w:color w:val="006A71" w:themeColor="accent1"/>
        <w:sz w:val="20"/>
        <w:szCs w:val="20"/>
      </w:rPr>
      <w:fldChar w:fldCharType="separate"/>
    </w:r>
    <w:r w:rsidR="00AC2FFF">
      <w:rPr>
        <w:rFonts w:cs="Arial"/>
        <w:b/>
        <w:noProof/>
        <w:color w:val="006A71" w:themeColor="accent1"/>
        <w:sz w:val="20"/>
        <w:szCs w:val="20"/>
      </w:rPr>
      <w:t>7</w:t>
    </w:r>
    <w:r w:rsidRPr="00570F64">
      <w:rPr>
        <w:rFonts w:cs="Arial"/>
        <w:b/>
        <w:color w:val="006A71" w:themeColor="accent1"/>
        <w:sz w:val="20"/>
        <w:szCs w:val="20"/>
      </w:rPr>
      <w:fldChar w:fldCharType="end"/>
    </w:r>
    <w:r>
      <w:rPr>
        <w:rFonts w:cs="Arial"/>
        <w:b/>
        <w:noProof/>
        <w:color w:val="006A71" w:themeColor="accent1"/>
        <w:sz w:val="20"/>
        <w:szCs w:val="20"/>
        <w:lang w:eastAsia="en-AU"/>
      </w:rPr>
      <w:pict w14:anchorId="20FF5A93">
        <v:line id="_x0000_s2097" style="position:absolute;z-index:-251581440;visibility:visible;mso-wrap-style:square;mso-height-percent:0;mso-wrap-distance-left:9pt;mso-wrap-distance-top:0;mso-wrap-distance-right:9pt;mso-wrap-distance-bottom:0;mso-position-horizontal-relative:text;mso-position-vertical-relative:page;mso-height-percent:0;mso-width-relative:page;mso-height-relative:page" from="-2.8pt,765.15pt" to="551.95pt,765.15pt" wrapcoords="1 1 424 1 42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" strokecolor="#006a71 [3204]" strokeweight=".5pt">
          <w10:wrap type="tight" anchory="page"/>
          <w10:anchorlock/>
        </v:line>
      </w:pict>
    </w:r>
    <w:r w:rsidRPr="00570F64">
      <w:rPr>
        <w:rFonts w:cs="Arial"/>
        <w:b/>
        <w:color w:val="006A71" w:themeColor="accent1"/>
        <w:sz w:val="20"/>
        <w:szCs w:val="20"/>
      </w:rPr>
      <w:t xml:space="preserve"> | </w:t>
    </w:r>
    <w:r>
      <w:rPr>
        <w:rFonts w:cs="Arial"/>
        <w:b/>
        <w:color w:val="006A71" w:themeColor="accent1"/>
        <w:sz w:val="20"/>
        <w:szCs w:val="20"/>
      </w:rPr>
      <w:t>ATTACHMENT X.X | ATTACHMENT NAME HERE</w:t>
    </w:r>
  </w:p>
  <w:p w14:paraId="20FF5A87" w14:textId="77777777" w:rsidR="00F02B2D" w:rsidRPr="003467FA" w:rsidRDefault="00F02B2D" w:rsidP="003467FA">
    <w:pPr>
      <w:pStyle w:val="Footer"/>
      <w:ind w:right="281"/>
      <w:rPr>
        <w:rFonts w:cs="Arial"/>
        <w:sz w:val="20"/>
        <w:szCs w:val="20"/>
      </w:rPr>
    </w:pPr>
    <w:r>
      <w:rPr>
        <w:rFonts w:cs="Arial"/>
        <w:b/>
        <w:color w:val="F58025"/>
        <w:sz w:val="20"/>
        <w:szCs w:val="20"/>
      </w:rPr>
      <w:t>JANUARY 2015</w:t>
    </w:r>
    <w:r w:rsidRPr="003467FA">
      <w:rPr>
        <w:rFonts w:cs="Arial"/>
        <w:b/>
        <w:color w:val="F58025"/>
        <w:sz w:val="20"/>
        <w:szCs w:val="20"/>
      </w:rPr>
      <w:t xml:space="preserve"> </w:t>
    </w:r>
    <w:r w:rsidRPr="003467FA">
      <w:rPr>
        <w:rFonts w:cs="Arial"/>
        <w:b/>
        <w:sz w:val="20"/>
        <w:szCs w:val="20"/>
      </w:rPr>
      <w:t>|</w:t>
    </w:r>
    <w:r w:rsidRPr="003467FA">
      <w:rPr>
        <w:rFonts w:cs="Arial"/>
        <w:sz w:val="20"/>
        <w:szCs w:val="20"/>
      </w:rPr>
      <w:t xml:space="preserve"> UNCONTROLLED COPY IF P</w:t>
    </w:r>
    <w:r>
      <w:rPr>
        <w:rFonts w:cs="Arial"/>
        <w:sz w:val="20"/>
        <w:szCs w:val="20"/>
      </w:rPr>
      <w:t>RINTED | © Essential Energy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8" w14:textId="77777777" w:rsidR="00F02B2D" w:rsidRPr="00395BF1" w:rsidRDefault="00F02B2D" w:rsidP="00C50121">
    <w:pPr>
      <w:pStyle w:val="Footer"/>
      <w:rPr>
        <w:rFonts w:cs="Arial"/>
      </w:rPr>
    </w:pPr>
    <w:r w:rsidRPr="00611D0A">
      <w:rPr>
        <w:rFonts w:cs="Arial"/>
        <w:noProof/>
        <w:sz w:val="20"/>
        <w:szCs w:val="20"/>
        <w:lang w:eastAsia="en-AU"/>
      </w:rPr>
      <w:drawing>
        <wp:anchor distT="0" distB="0" distL="114300" distR="114300" simplePos="0" relativeHeight="251659264" behindDoc="1" locked="0" layoutInCell="1" allowOverlap="1" wp14:anchorId="20FF5A94" wp14:editId="20FF5A95">
          <wp:simplePos x="0" y="0"/>
          <wp:positionH relativeFrom="column">
            <wp:posOffset>5171440</wp:posOffset>
          </wp:positionH>
          <wp:positionV relativeFrom="paragraph">
            <wp:posOffset>-390410</wp:posOffset>
          </wp:positionV>
          <wp:extent cx="1429385" cy="720725"/>
          <wp:effectExtent l="0" t="0" r="0" b="3175"/>
          <wp:wrapNone/>
          <wp:docPr id="15" name="Picture 15" descr="E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385" cy="720725"/>
                  </a:xfrm>
                  <a:prstGeom prst="rect">
                    <a:avLst/>
                  </a:prstGeom>
                  <a:noFill/>
                </pic:spPr>
              </pic:pic>
            </a:graphicData>
          </a:graphic>
        </wp:anchor>
      </w:drawing>
    </w:r>
  </w:p>
  <w:p w14:paraId="20FF5A89" w14:textId="77777777" w:rsidR="00F02B2D" w:rsidRPr="00611D0A" w:rsidRDefault="00F02B2D" w:rsidP="00C50121">
    <w:pPr>
      <w:pStyle w:val="Footer"/>
      <w:rPr>
        <w:rFonts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D" w14:textId="77777777" w:rsidR="00F02B2D" w:rsidRPr="00570F64" w:rsidRDefault="00F02B2D" w:rsidP="00FD3EF2">
    <w:pPr>
      <w:pStyle w:val="Footer"/>
      <w:spacing w:after="240" w:line="276" w:lineRule="auto"/>
      <w:ind w:right="-2"/>
      <w:rPr>
        <w:rFonts w:cs="Arial"/>
        <w:b/>
        <w:color w:val="006A71" w:themeColor="accent1"/>
        <w:sz w:val="20"/>
        <w:szCs w:val="20"/>
      </w:rPr>
    </w:pPr>
    <w:r w:rsidRPr="00570F64">
      <w:rPr>
        <w:rFonts w:cs="Arial"/>
        <w:b/>
        <w:color w:val="006A71" w:themeColor="accent1"/>
        <w:sz w:val="20"/>
        <w:szCs w:val="20"/>
      </w:rPr>
      <w:t xml:space="preserve">PAGE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PAGE </w:instrText>
    </w:r>
    <w:r w:rsidRPr="00570F64">
      <w:rPr>
        <w:rFonts w:cs="Arial"/>
        <w:b/>
        <w:color w:val="006A71" w:themeColor="accent1"/>
        <w:sz w:val="20"/>
        <w:szCs w:val="20"/>
      </w:rPr>
      <w:fldChar w:fldCharType="separate"/>
    </w:r>
    <w:r w:rsidR="00AC2FFF">
      <w:rPr>
        <w:rFonts w:cs="Arial"/>
        <w:b/>
        <w:noProof/>
        <w:color w:val="006A71" w:themeColor="accent1"/>
        <w:sz w:val="20"/>
        <w:szCs w:val="20"/>
      </w:rPr>
      <w:t>2</w:t>
    </w:r>
    <w:r w:rsidRPr="00570F64">
      <w:rPr>
        <w:rFonts w:cs="Arial"/>
        <w:b/>
        <w:color w:val="006A71" w:themeColor="accent1"/>
        <w:sz w:val="20"/>
        <w:szCs w:val="20"/>
      </w:rPr>
      <w:fldChar w:fldCharType="end"/>
    </w:r>
    <w:r w:rsidRPr="00570F64">
      <w:rPr>
        <w:rFonts w:cs="Arial"/>
        <w:b/>
        <w:color w:val="006A71" w:themeColor="accent1"/>
        <w:sz w:val="20"/>
        <w:szCs w:val="20"/>
      </w:rPr>
      <w:t xml:space="preserve"> OF </w:t>
    </w:r>
    <w:r w:rsidRPr="00570F64">
      <w:rPr>
        <w:rFonts w:cs="Arial"/>
        <w:b/>
        <w:color w:val="006A71" w:themeColor="accent1"/>
        <w:sz w:val="20"/>
        <w:szCs w:val="20"/>
      </w:rPr>
      <w:fldChar w:fldCharType="begin"/>
    </w:r>
    <w:r w:rsidRPr="00570F64">
      <w:rPr>
        <w:rFonts w:cs="Arial"/>
        <w:b/>
        <w:color w:val="006A71" w:themeColor="accent1"/>
        <w:sz w:val="20"/>
        <w:szCs w:val="20"/>
      </w:rPr>
      <w:instrText xml:space="preserve"> NUMPAGES </w:instrText>
    </w:r>
    <w:r w:rsidRPr="00570F64">
      <w:rPr>
        <w:rFonts w:cs="Arial"/>
        <w:b/>
        <w:color w:val="006A71" w:themeColor="accent1"/>
        <w:sz w:val="20"/>
        <w:szCs w:val="20"/>
      </w:rPr>
      <w:fldChar w:fldCharType="separate"/>
    </w:r>
    <w:r w:rsidR="00AC2FFF">
      <w:rPr>
        <w:rFonts w:cs="Arial"/>
        <w:b/>
        <w:noProof/>
        <w:color w:val="006A71" w:themeColor="accent1"/>
        <w:sz w:val="20"/>
        <w:szCs w:val="20"/>
      </w:rPr>
      <w:t>7</w:t>
    </w:r>
    <w:r w:rsidRPr="00570F64">
      <w:rPr>
        <w:rFonts w:cs="Arial"/>
        <w:b/>
        <w:color w:val="006A71" w:themeColor="accent1"/>
        <w:sz w:val="20"/>
        <w:szCs w:val="20"/>
      </w:rPr>
      <w:fldChar w:fldCharType="end"/>
    </w:r>
    <w:r>
      <w:rPr>
        <w:rFonts w:cs="Arial"/>
        <w:b/>
        <w:noProof/>
        <w:color w:val="006A71" w:themeColor="accent1"/>
        <w:sz w:val="20"/>
        <w:szCs w:val="20"/>
        <w:lang w:eastAsia="en-AU"/>
      </w:rPr>
      <w:pict w14:anchorId="20FF5A96">
        <v:line id="Line 32" o:spid="_x0000_s2096" style="position:absolute;z-index:-251583488;visibility:visible;mso-wrap-style:square;mso-height-percent:0;mso-wrap-distance-left:9pt;mso-wrap-distance-top:0;mso-wrap-distance-right:9pt;mso-wrap-distance-bottom:0;mso-position-horizontal-relative:text;mso-position-vertical-relative:page;mso-height-percent:0;mso-width-relative:page;mso-height-relative:page" from="-2.8pt,765.15pt" to="551.95pt,765.15pt" wrapcoords="1 1 424 1 42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" strokecolor="#006a71 [3204]" strokeweight=".5pt">
          <w10:wrap type="tight" anchory="page"/>
          <w10:anchorlock/>
        </v:line>
      </w:pict>
    </w:r>
    <w:r w:rsidRPr="00570F64">
      <w:rPr>
        <w:rFonts w:cs="Arial"/>
        <w:b/>
        <w:color w:val="006A71" w:themeColor="accent1"/>
        <w:sz w:val="20"/>
        <w:szCs w:val="20"/>
      </w:rPr>
      <w:t xml:space="preserve"> | </w:t>
    </w:r>
    <w:r>
      <w:rPr>
        <w:rFonts w:cs="Arial"/>
        <w:b/>
        <w:color w:val="006A71" w:themeColor="accent1"/>
        <w:sz w:val="20"/>
        <w:szCs w:val="20"/>
      </w:rPr>
      <w:t>ATTACHMENT X.X | ATTACHMENT NAME GOES HERE</w:t>
    </w:r>
  </w:p>
  <w:p w14:paraId="20FF5A8E" w14:textId="77777777" w:rsidR="00F02B2D" w:rsidRPr="003467FA" w:rsidRDefault="00F02B2D" w:rsidP="003467FA">
    <w:pPr>
      <w:pStyle w:val="Footer"/>
      <w:ind w:right="-2"/>
      <w:rPr>
        <w:rFonts w:cs="Arial"/>
        <w:sz w:val="20"/>
        <w:szCs w:val="20"/>
      </w:rPr>
    </w:pPr>
    <w:r>
      <w:rPr>
        <w:rFonts w:cs="Arial"/>
        <w:b/>
        <w:color w:val="F58025"/>
        <w:sz w:val="20"/>
        <w:szCs w:val="20"/>
      </w:rPr>
      <w:t>JANUARY 2015</w:t>
    </w:r>
    <w:r w:rsidRPr="003467FA">
      <w:rPr>
        <w:rFonts w:cs="Arial"/>
        <w:b/>
        <w:color w:val="F58025"/>
        <w:sz w:val="20"/>
        <w:szCs w:val="20"/>
      </w:rPr>
      <w:t xml:space="preserve"> </w:t>
    </w:r>
    <w:r w:rsidRPr="003467FA">
      <w:rPr>
        <w:rFonts w:cs="Arial"/>
        <w:b/>
        <w:sz w:val="20"/>
        <w:szCs w:val="20"/>
      </w:rPr>
      <w:t>|</w:t>
    </w:r>
    <w:r w:rsidRPr="003467FA">
      <w:rPr>
        <w:rFonts w:cs="Arial"/>
        <w:sz w:val="20"/>
        <w:szCs w:val="20"/>
      </w:rPr>
      <w:t xml:space="preserve"> UNCONTROLLED COPY IF P</w:t>
    </w:r>
    <w:r>
      <w:rPr>
        <w:rFonts w:cs="Arial"/>
        <w:sz w:val="20"/>
        <w:szCs w:val="20"/>
      </w:rPr>
      <w:t>RINTED | © Essential Energy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F5A7F" w14:textId="77777777" w:rsidR="00F02B2D" w:rsidRDefault="00F02B2D">
      <w:r>
        <w:separator/>
      </w:r>
    </w:p>
  </w:footnote>
  <w:footnote w:type="continuationSeparator" w:id="0">
    <w:p w14:paraId="20FF5A80" w14:textId="77777777" w:rsidR="00F02B2D" w:rsidRDefault="00F02B2D">
      <w:r>
        <w:continuationSeparator/>
      </w:r>
    </w:p>
  </w:footnote>
  <w:footnote w:id="1">
    <w:p w14:paraId="2EBD9B53" w14:textId="2136B493" w:rsidR="00F02B2D" w:rsidRDefault="00F02B2D">
      <w:pPr>
        <w:pStyle w:val="FootnoteText"/>
      </w:pPr>
      <w:r>
        <w:rPr>
          <w:rStyle w:val="FootnoteReference"/>
        </w:rPr>
        <w:footnoteRef/>
      </w:r>
      <w:r>
        <w:t xml:space="preserve"> CEOM7097 Overhead Design Manual table 3.5.6.8.2: Essential Energy</w:t>
      </w:r>
    </w:p>
  </w:footnote>
  <w:footnote w:id="2">
    <w:p w14:paraId="1C9B5BBD" w14:textId="7962DBE7" w:rsidR="00F02B2D" w:rsidRDefault="00F02B2D">
      <w:pPr>
        <w:pStyle w:val="FootnoteText"/>
      </w:pPr>
      <w:r>
        <w:rPr>
          <w:rStyle w:val="FootnoteReference"/>
        </w:rPr>
        <w:footnoteRef/>
      </w:r>
      <w:r>
        <w:t xml:space="preserve"> Whilst in theory one could expect a flat CML per outage profile with wind till the design limit of the feeder was reached in practice this is not the case. During wind events wind blown debris and the like due to storm activity will mean that outages will occur and the average CML per outage may go up with wind speed due to the larger number of outages caused by debris and storm activities that slow Essential Energy’s response time leading to a higher average CML per outage. It is the case however that the rise in average CML with wind as shown in the figures cannot be explained solely by wind blown debris</w:t>
      </w:r>
      <w:r w:rsidR="00AC2FFF">
        <w:t>, Essential Energy experiences equipment failures such as poles and conductors that cannot be attributed to debris during wind events</w:t>
      </w:r>
      <w:r>
        <w:t xml:space="preserve"> as demonstrated by the equipment failure probability analysis chart </w:t>
      </w:r>
      <w:r>
        <w:fldChar w:fldCharType="begin"/>
      </w:r>
      <w:r>
        <w:instrText xml:space="preserve"> REF _Ref406486519 \h </w:instrText>
      </w:r>
      <w:r>
        <w:fldChar w:fldCharType="separate"/>
      </w:r>
      <w:r>
        <w:t xml:space="preserve">Figure </w:t>
      </w:r>
      <w:r>
        <w:rPr>
          <w:noProof/>
        </w:rPr>
        <w:t>3</w:t>
      </w:r>
      <w:r>
        <w:noBreakHyphen/>
      </w:r>
      <w:r>
        <w:rPr>
          <w:noProof/>
        </w:rPr>
        <w:t>4</w:t>
      </w:r>
      <w:r>
        <w:fldChar w:fldCharType="end"/>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3" w14:textId="77777777" w:rsidR="00F02B2D" w:rsidRPr="00592D92" w:rsidRDefault="00F02B2D" w:rsidP="00CF6736">
    <w:pPr>
      <w:pStyle w:val="HeaderSubhead"/>
      <w:rPr>
        <w:lang w:val="en-AU"/>
      </w:rPr>
    </w:pPr>
  </w:p>
  <w:p w14:paraId="20FF5A84" w14:textId="77777777" w:rsidR="00F02B2D" w:rsidRPr="00592D92" w:rsidRDefault="00F02B2D"/>
  <w:p w14:paraId="20FF5A85" w14:textId="77777777" w:rsidR="00F02B2D" w:rsidRPr="00592D92" w:rsidRDefault="00F02B2D">
    <w:r>
      <w:rPr>
        <w:noProof/>
        <w:lang w:eastAsia="en-AU"/>
      </w:rPr>
      <w:pict w14:anchorId="20FF5A92">
        <v:shapetype id="_x0000_t202" coordsize="21600,21600" o:spt="202" path="m,l,21600r21600,l21600,xe">
          <v:stroke joinstyle="miter"/>
          <v:path gradientshapeok="t" o:connecttype="rect"/>
        </v:shapetype>
        <v:shape id="Text Box 18" o:spid="_x0000_s2089" type="#_x0000_t202" style="position:absolute;margin-left:1515.7pt;margin-top:101.5pt;width:95.45pt;height:13.3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" filled="f" stroked="f">
          <v:textbox inset="0,0,0,0">
            <w:txbxContent>
              <w:p w14:paraId="20FF5A97" w14:textId="77777777" w:rsidR="00F02B2D" w:rsidRPr="0086280B" w:rsidRDefault="00F02B2D" w:rsidP="0086280B"/>
            </w:txbxContent>
          </v:textbox>
          <w10:wrap anchorx="margin"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A" w14:textId="77777777" w:rsidR="00F02B2D" w:rsidRDefault="00F02B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B" w14:textId="77777777" w:rsidR="00F02B2D" w:rsidRDefault="00F02B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C" w14:textId="77777777" w:rsidR="00F02B2D" w:rsidRPr="00CB689C" w:rsidRDefault="00F02B2D" w:rsidP="00CF6736">
    <w:pPr>
      <w:pStyle w:val="Header1"/>
      <w:rPr>
        <w:rStyle w:val="Header2Char"/>
        <w:rFonts w:cs="Arial"/>
        <w:noProof w:val="0"/>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8F" w14:textId="77777777" w:rsidR="00F02B2D" w:rsidRDefault="00F02B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90" w14:textId="77777777" w:rsidR="00F02B2D" w:rsidRDefault="00F02B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5A91" w14:textId="77777777" w:rsidR="00F02B2D" w:rsidRDefault="00F02B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0EB6A8FA"/>
    <w:lvl w:ilvl="0">
      <w:start w:val="1"/>
      <w:numFmt w:val="bullet"/>
      <w:pStyle w:val="StyleHyphenhangLeft55mm"/>
      <w:lvlText w:val=""/>
      <w:lvlJc w:val="left"/>
      <w:pPr>
        <w:tabs>
          <w:tab w:val="num" w:pos="1492"/>
        </w:tabs>
        <w:ind w:left="1492" w:hanging="360"/>
      </w:pPr>
      <w:rPr>
        <w:rFonts w:ascii="Symbol" w:hAnsi="Symbol" w:hint="default"/>
      </w:rPr>
    </w:lvl>
  </w:abstractNum>
  <w:abstractNum w:abstractNumId="1">
    <w:nsid w:val="FFFFFFFE"/>
    <w:multiLevelType w:val="singleLevel"/>
    <w:tmpl w:val="4F1E95D0"/>
    <w:lvl w:ilvl="0">
      <w:numFmt w:val="bullet"/>
      <w:lvlText w:val="*"/>
      <w:lvlJc w:val="left"/>
    </w:lvl>
  </w:abstractNum>
  <w:abstractNum w:abstractNumId="2">
    <w:nsid w:val="072E16B0"/>
    <w:multiLevelType w:val="hybridMultilevel"/>
    <w:tmpl w:val="3C18EFB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8F260DD"/>
    <w:multiLevelType w:val="hybridMultilevel"/>
    <w:tmpl w:val="6DE44AFE"/>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DFA6A73"/>
    <w:multiLevelType w:val="hybridMultilevel"/>
    <w:tmpl w:val="018A83F2"/>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2304E1"/>
    <w:multiLevelType w:val="hybridMultilevel"/>
    <w:tmpl w:val="B214421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1A7AC5"/>
    <w:multiLevelType w:val="hybridMultilevel"/>
    <w:tmpl w:val="456EE7B2"/>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0900BFF"/>
    <w:multiLevelType w:val="hybridMultilevel"/>
    <w:tmpl w:val="434C1C9A"/>
    <w:lvl w:ilvl="0" w:tplc="86A27598">
      <w:start w:val="1"/>
      <w:numFmt w:val="bullet"/>
      <w:lvlText w:val=""/>
      <w:lvlJc w:val="left"/>
      <w:pPr>
        <w:tabs>
          <w:tab w:val="num" w:pos="227"/>
        </w:tabs>
        <w:ind w:left="227" w:hanging="227"/>
      </w:pPr>
      <w:rPr>
        <w:rFonts w:ascii="Symbol" w:hAnsi="Symbol" w:hint="default"/>
        <w:color w:val="auto"/>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BE7B63"/>
    <w:multiLevelType w:val="hybridMultilevel"/>
    <w:tmpl w:val="A7026B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10B0A7F"/>
    <w:multiLevelType w:val="hybridMultilevel"/>
    <w:tmpl w:val="20884B42"/>
    <w:lvl w:ilvl="0" w:tplc="1628843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2131A0A"/>
    <w:multiLevelType w:val="hybridMultilevel"/>
    <w:tmpl w:val="5FC8E3F4"/>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83F58F8"/>
    <w:multiLevelType w:val="hybridMultilevel"/>
    <w:tmpl w:val="DACEC80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90A4BC1"/>
    <w:multiLevelType w:val="hybridMultilevel"/>
    <w:tmpl w:val="C33C912C"/>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051FF3"/>
    <w:multiLevelType w:val="hybridMultilevel"/>
    <w:tmpl w:val="A8C06A80"/>
    <w:lvl w:ilvl="0" w:tplc="DD2C6186">
      <w:start w:val="1"/>
      <w:numFmt w:val="bullet"/>
      <w:lvlText w:val="•"/>
      <w:lvlJc w:val="left"/>
      <w:pPr>
        <w:ind w:left="720" w:hanging="360"/>
      </w:pPr>
      <w:rPr>
        <w:rFonts w:ascii="Times New Roman" w:hAnsi="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DEC2E01"/>
    <w:multiLevelType w:val="hybridMultilevel"/>
    <w:tmpl w:val="331C1A3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E3E68F2"/>
    <w:multiLevelType w:val="hybridMultilevel"/>
    <w:tmpl w:val="A9B2978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F3C7B38"/>
    <w:multiLevelType w:val="hybridMultilevel"/>
    <w:tmpl w:val="C548CE2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0564C23"/>
    <w:multiLevelType w:val="multilevel"/>
    <w:tmpl w:val="6D1435B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35F3F24"/>
    <w:multiLevelType w:val="hybridMultilevel"/>
    <w:tmpl w:val="EE26BCD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5364EF8"/>
    <w:multiLevelType w:val="hybridMultilevel"/>
    <w:tmpl w:val="82DA8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7B92E46"/>
    <w:multiLevelType w:val="hybridMultilevel"/>
    <w:tmpl w:val="BB10F2F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A7045C5"/>
    <w:multiLevelType w:val="hybridMultilevel"/>
    <w:tmpl w:val="921600E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3627F70"/>
    <w:multiLevelType w:val="hybridMultilevel"/>
    <w:tmpl w:val="8F0C335E"/>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6436F58"/>
    <w:multiLevelType w:val="hybridMultilevel"/>
    <w:tmpl w:val="A8F0831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7B608B1"/>
    <w:multiLevelType w:val="hybridMultilevel"/>
    <w:tmpl w:val="E7A8C7F8"/>
    <w:lvl w:ilvl="0" w:tplc="5776B176">
      <w:start w:val="1"/>
      <w:numFmt w:val="bullet"/>
      <w:lvlText w:val="-"/>
      <w:lvlJc w:val="left"/>
      <w:pPr>
        <w:ind w:left="786"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8ED25F1"/>
    <w:multiLevelType w:val="hybridMultilevel"/>
    <w:tmpl w:val="77AC5B9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9535D73"/>
    <w:multiLevelType w:val="multilevel"/>
    <w:tmpl w:val="0C09001D"/>
    <w:styleLink w:val="Numberedlist"/>
    <w:lvl w:ilvl="0">
      <w:start w:val="1"/>
      <w:numFmt w:val="decimal"/>
      <w:lvlText w:val="%1)"/>
      <w:lvlJc w:val="left"/>
      <w:pPr>
        <w:tabs>
          <w:tab w:val="num" w:pos="360"/>
        </w:tabs>
        <w:ind w:left="360" w:hanging="360"/>
      </w:pPr>
      <w:rPr>
        <w:rFonts w:ascii="Verdana" w:hAnsi="Verdana"/>
        <w:color w:val="auto"/>
        <w:sz w:val="20"/>
      </w:rPr>
    </w:lvl>
    <w:lvl w:ilvl="1">
      <w:start w:val="1"/>
      <w:numFmt w:val="lowerLetter"/>
      <w:lvlText w:val="%2)"/>
      <w:lvlJc w:val="left"/>
      <w:pPr>
        <w:tabs>
          <w:tab w:val="num" w:pos="720"/>
        </w:tabs>
        <w:ind w:left="720" w:hanging="360"/>
      </w:pPr>
      <w:rPr>
        <w:rFonts w:ascii="Verdana" w:hAnsi="Verdana"/>
        <w:color w:val="auto"/>
        <w:sz w:val="2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B5F593F"/>
    <w:multiLevelType w:val="hybridMultilevel"/>
    <w:tmpl w:val="3634C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D4822C4"/>
    <w:multiLevelType w:val="hybridMultilevel"/>
    <w:tmpl w:val="DB2A5814"/>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4140339"/>
    <w:multiLevelType w:val="hybridMultilevel"/>
    <w:tmpl w:val="415CCCDA"/>
    <w:lvl w:ilvl="0" w:tplc="CD7A5B68">
      <w:start w:val="1"/>
      <w:numFmt w:val="lowerRoman"/>
      <w:lvlText w:val="(%1)"/>
      <w:lvlJc w:val="left"/>
      <w:pPr>
        <w:ind w:left="720" w:hanging="720"/>
      </w:pPr>
      <w:rPr>
        <w:rFonts w:hint="default"/>
      </w:rPr>
    </w:lvl>
    <w:lvl w:ilvl="1" w:tplc="4DD2DABC">
      <w:start w:val="1"/>
      <w:numFmt w:val="decimal"/>
      <w:lvlText w:val="%2."/>
      <w:lvlJc w:val="left"/>
      <w:pPr>
        <w:ind w:left="1440" w:hanging="72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44495ADF"/>
    <w:multiLevelType w:val="hybridMultilevel"/>
    <w:tmpl w:val="EF38C578"/>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5A87F9B"/>
    <w:multiLevelType w:val="hybridMultilevel"/>
    <w:tmpl w:val="7272065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9F15578"/>
    <w:multiLevelType w:val="hybridMultilevel"/>
    <w:tmpl w:val="E6EC74CC"/>
    <w:lvl w:ilvl="0" w:tplc="2D24322E">
      <w:start w:val="1"/>
      <w:numFmt w:val="bullet"/>
      <w:pStyle w:val="EEBullets"/>
      <w:lvlText w:val="&gt;"/>
      <w:lvlJc w:val="left"/>
      <w:pPr>
        <w:ind w:left="720" w:hanging="360"/>
      </w:pPr>
      <w:rPr>
        <w:rFonts w:ascii="Verdana" w:hAnsi="Verdana" w:hint="default"/>
        <w:color w:val="F58025"/>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3622E1D"/>
    <w:multiLevelType w:val="hybridMultilevel"/>
    <w:tmpl w:val="7B88899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4602D30"/>
    <w:multiLevelType w:val="hybridMultilevel"/>
    <w:tmpl w:val="7B840330"/>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6E14416"/>
    <w:multiLevelType w:val="hybridMultilevel"/>
    <w:tmpl w:val="5FC8E3F4"/>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5E3618C6"/>
    <w:multiLevelType w:val="hybridMultilevel"/>
    <w:tmpl w:val="515E0066"/>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2A17489"/>
    <w:multiLevelType w:val="hybridMultilevel"/>
    <w:tmpl w:val="015A5B84"/>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44038C5"/>
    <w:multiLevelType w:val="hybridMultilevel"/>
    <w:tmpl w:val="F86E16C2"/>
    <w:lvl w:ilvl="0" w:tplc="65F26944">
      <w:start w:val="1"/>
      <w:numFmt w:val="bullet"/>
      <w:pStyle w:val="bullet"/>
      <w:lvlText w:val=""/>
      <w:lvlJc w:val="left"/>
      <w:pPr>
        <w:ind w:left="2421" w:hanging="360"/>
      </w:pPr>
      <w:rPr>
        <w:rFonts w:ascii="Symbol" w:hAnsi="Symbol" w:hint="default"/>
      </w:rPr>
    </w:lvl>
    <w:lvl w:ilvl="1" w:tplc="0C090003">
      <w:start w:val="1"/>
      <w:numFmt w:val="bullet"/>
      <w:lvlText w:val="o"/>
      <w:lvlJc w:val="left"/>
      <w:pPr>
        <w:ind w:left="3141" w:hanging="360"/>
      </w:pPr>
      <w:rPr>
        <w:rFonts w:ascii="Courier New" w:hAnsi="Courier New" w:cs="Courier New" w:hint="default"/>
      </w:rPr>
    </w:lvl>
    <w:lvl w:ilvl="2" w:tplc="0C090005" w:tentative="1">
      <w:start w:val="1"/>
      <w:numFmt w:val="bullet"/>
      <w:lvlText w:val=""/>
      <w:lvlJc w:val="left"/>
      <w:pPr>
        <w:ind w:left="3861" w:hanging="360"/>
      </w:pPr>
      <w:rPr>
        <w:rFonts w:ascii="Wingdings" w:hAnsi="Wingdings" w:hint="default"/>
      </w:rPr>
    </w:lvl>
    <w:lvl w:ilvl="3" w:tplc="0C090001" w:tentative="1">
      <w:start w:val="1"/>
      <w:numFmt w:val="bullet"/>
      <w:lvlText w:val=""/>
      <w:lvlJc w:val="left"/>
      <w:pPr>
        <w:ind w:left="4581" w:hanging="360"/>
      </w:pPr>
      <w:rPr>
        <w:rFonts w:ascii="Symbol" w:hAnsi="Symbol" w:hint="default"/>
      </w:rPr>
    </w:lvl>
    <w:lvl w:ilvl="4" w:tplc="0C090003" w:tentative="1">
      <w:start w:val="1"/>
      <w:numFmt w:val="bullet"/>
      <w:lvlText w:val="o"/>
      <w:lvlJc w:val="left"/>
      <w:pPr>
        <w:ind w:left="5301" w:hanging="360"/>
      </w:pPr>
      <w:rPr>
        <w:rFonts w:ascii="Courier New" w:hAnsi="Courier New" w:cs="Courier New" w:hint="default"/>
      </w:rPr>
    </w:lvl>
    <w:lvl w:ilvl="5" w:tplc="0C090005" w:tentative="1">
      <w:start w:val="1"/>
      <w:numFmt w:val="bullet"/>
      <w:lvlText w:val=""/>
      <w:lvlJc w:val="left"/>
      <w:pPr>
        <w:ind w:left="6021" w:hanging="360"/>
      </w:pPr>
      <w:rPr>
        <w:rFonts w:ascii="Wingdings" w:hAnsi="Wingdings" w:hint="default"/>
      </w:rPr>
    </w:lvl>
    <w:lvl w:ilvl="6" w:tplc="0C090001" w:tentative="1">
      <w:start w:val="1"/>
      <w:numFmt w:val="bullet"/>
      <w:lvlText w:val=""/>
      <w:lvlJc w:val="left"/>
      <w:pPr>
        <w:ind w:left="6741" w:hanging="360"/>
      </w:pPr>
      <w:rPr>
        <w:rFonts w:ascii="Symbol" w:hAnsi="Symbol" w:hint="default"/>
      </w:rPr>
    </w:lvl>
    <w:lvl w:ilvl="7" w:tplc="0C090003" w:tentative="1">
      <w:start w:val="1"/>
      <w:numFmt w:val="bullet"/>
      <w:lvlText w:val="o"/>
      <w:lvlJc w:val="left"/>
      <w:pPr>
        <w:ind w:left="7461" w:hanging="360"/>
      </w:pPr>
      <w:rPr>
        <w:rFonts w:ascii="Courier New" w:hAnsi="Courier New" w:cs="Courier New" w:hint="default"/>
      </w:rPr>
    </w:lvl>
    <w:lvl w:ilvl="8" w:tplc="0C090005" w:tentative="1">
      <w:start w:val="1"/>
      <w:numFmt w:val="bullet"/>
      <w:lvlText w:val=""/>
      <w:lvlJc w:val="left"/>
      <w:pPr>
        <w:ind w:left="8181" w:hanging="360"/>
      </w:pPr>
      <w:rPr>
        <w:rFonts w:ascii="Wingdings" w:hAnsi="Wingdings" w:hint="default"/>
      </w:rPr>
    </w:lvl>
  </w:abstractNum>
  <w:abstractNum w:abstractNumId="39">
    <w:nsid w:val="65A713E9"/>
    <w:multiLevelType w:val="hybridMultilevel"/>
    <w:tmpl w:val="15B87CBA"/>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80A1380"/>
    <w:multiLevelType w:val="hybridMultilevel"/>
    <w:tmpl w:val="321CA1B2"/>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64B6B3A"/>
    <w:multiLevelType w:val="hybridMultilevel"/>
    <w:tmpl w:val="DAFA2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7914D47"/>
    <w:multiLevelType w:val="hybridMultilevel"/>
    <w:tmpl w:val="F7DC7B9A"/>
    <w:lvl w:ilvl="0" w:tplc="0C090001">
      <w:start w:val="1"/>
      <w:numFmt w:val="bullet"/>
      <w:pStyle w:val="Bulletnormal"/>
      <w:lvlText w:val=""/>
      <w:lvlJc w:val="left"/>
      <w:pPr>
        <w:ind w:left="720" w:hanging="360"/>
      </w:pPr>
      <w:rPr>
        <w:rFonts w:ascii="Symbol" w:hAnsi="Symbol" w:hint="default"/>
        <w:color w:val="0069AB"/>
      </w:rPr>
    </w:lvl>
    <w:lvl w:ilvl="1" w:tplc="0C090003">
      <w:start w:val="3"/>
      <w:numFmt w:val="bullet"/>
      <w:lvlText w:val="•"/>
      <w:lvlJc w:val="left"/>
      <w:pPr>
        <w:ind w:left="1800" w:hanging="720"/>
      </w:pPr>
      <w:rPr>
        <w:rFonts w:ascii="Cambridge Round" w:eastAsiaTheme="minorHAnsi" w:hAnsi="Cambridge Round"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A486AF7"/>
    <w:multiLevelType w:val="hybridMultilevel"/>
    <w:tmpl w:val="9FB2F6E4"/>
    <w:lvl w:ilvl="0" w:tplc="2772C3D4">
      <w:start w:val="1"/>
      <w:numFmt w:val="lowerLetter"/>
      <w:lvlText w:val="%1)"/>
      <w:lvlJc w:val="left"/>
      <w:pPr>
        <w:ind w:left="720" w:hanging="360"/>
      </w:pPr>
    </w:lvl>
    <w:lvl w:ilvl="1" w:tplc="B6C6704A"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44">
    <w:nsid w:val="7A8B79AB"/>
    <w:multiLevelType w:val="hybridMultilevel"/>
    <w:tmpl w:val="E2C669B4"/>
    <w:lvl w:ilvl="0" w:tplc="FDBA5098">
      <w:start w:val="1"/>
      <w:numFmt w:val="bullet"/>
      <w:lvlText w:val="&gt;"/>
      <w:lvlJc w:val="left"/>
      <w:pPr>
        <w:ind w:left="720" w:hanging="360"/>
      </w:pPr>
      <w:rPr>
        <w:rFonts w:ascii="Verdana" w:hAnsi="Verdana" w:hint="default"/>
        <w:color w:val="F58025"/>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D3A5E7C"/>
    <w:multiLevelType w:val="hybridMultilevel"/>
    <w:tmpl w:val="E642FEF6"/>
    <w:lvl w:ilvl="0" w:tplc="E3A4A724">
      <w:start w:val="1"/>
      <w:numFmt w:val="decimal"/>
      <w:pStyle w:val="Numbered"/>
      <w:lvlText w:val="%1."/>
      <w:lvlJc w:val="left"/>
      <w:pPr>
        <w:ind w:left="1191" w:hanging="340"/>
      </w:pPr>
      <w:rPr>
        <w:rFonts w:hint="default"/>
        <w:color w:val="7F7F7F" w:themeColor="text1" w:themeTint="80"/>
        <w:sz w:val="16"/>
      </w:rPr>
    </w:lvl>
    <w:lvl w:ilvl="1" w:tplc="056EBA3A">
      <w:start w:val="1"/>
      <w:numFmt w:val="decimal"/>
      <w:lvlText w:val="%2)"/>
      <w:lvlJc w:val="left"/>
      <w:pPr>
        <w:ind w:left="974" w:hanging="360"/>
      </w:pPr>
      <w:rPr>
        <w:sz w:val="20"/>
        <w:szCs w:val="20"/>
      </w:rPr>
    </w:lvl>
    <w:lvl w:ilvl="2" w:tplc="FB2EA4BE">
      <w:start w:val="1"/>
      <w:numFmt w:val="lowerRoman"/>
      <w:lvlText w:val="%3."/>
      <w:lvlJc w:val="right"/>
      <w:pPr>
        <w:ind w:left="1735" w:hanging="180"/>
      </w:pPr>
    </w:lvl>
    <w:lvl w:ilvl="3" w:tplc="7C368758">
      <w:start w:val="1"/>
      <w:numFmt w:val="lowerRoman"/>
      <w:lvlText w:val="%4."/>
      <w:lvlJc w:val="right"/>
      <w:pPr>
        <w:ind w:left="2455" w:hanging="360"/>
      </w:pPr>
    </w:lvl>
    <w:lvl w:ilvl="4" w:tplc="A9BC1FA8">
      <w:start w:val="1"/>
      <w:numFmt w:val="lowerLetter"/>
      <w:lvlText w:val="%5."/>
      <w:lvlJc w:val="left"/>
      <w:pPr>
        <w:ind w:left="3175" w:hanging="360"/>
      </w:pPr>
    </w:lvl>
    <w:lvl w:ilvl="5" w:tplc="DE6430E6">
      <w:start w:val="1"/>
      <w:numFmt w:val="lowerRoman"/>
      <w:lvlText w:val="%6."/>
      <w:lvlJc w:val="right"/>
      <w:pPr>
        <w:ind w:left="3895" w:hanging="180"/>
      </w:pPr>
    </w:lvl>
    <w:lvl w:ilvl="6" w:tplc="2F54395E" w:tentative="1">
      <w:start w:val="1"/>
      <w:numFmt w:val="decimal"/>
      <w:lvlText w:val="%7."/>
      <w:lvlJc w:val="left"/>
      <w:pPr>
        <w:ind w:left="4615" w:hanging="360"/>
      </w:pPr>
    </w:lvl>
    <w:lvl w:ilvl="7" w:tplc="1F5C5B8E" w:tentative="1">
      <w:start w:val="1"/>
      <w:numFmt w:val="lowerLetter"/>
      <w:lvlText w:val="%8."/>
      <w:lvlJc w:val="left"/>
      <w:pPr>
        <w:ind w:left="5335" w:hanging="360"/>
      </w:pPr>
    </w:lvl>
    <w:lvl w:ilvl="8" w:tplc="CB1C99EE" w:tentative="1">
      <w:start w:val="1"/>
      <w:numFmt w:val="lowerRoman"/>
      <w:lvlText w:val="%9."/>
      <w:lvlJc w:val="right"/>
      <w:pPr>
        <w:ind w:left="6055" w:hanging="180"/>
      </w:pPr>
    </w:lvl>
  </w:abstractNum>
  <w:num w:numId="1">
    <w:abstractNumId w:val="7"/>
  </w:num>
  <w:num w:numId="2">
    <w:abstractNumId w:val="26"/>
  </w:num>
  <w:num w:numId="3">
    <w:abstractNumId w:val="13"/>
  </w:num>
  <w:num w:numId="4">
    <w:abstractNumId w:val="17"/>
  </w:num>
  <w:num w:numId="5">
    <w:abstractNumId w:val="40"/>
  </w:num>
  <w:num w:numId="6">
    <w:abstractNumId w:val="9"/>
  </w:num>
  <w:num w:numId="7">
    <w:abstractNumId w:val="43"/>
  </w:num>
  <w:num w:numId="8">
    <w:abstractNumId w:val="0"/>
  </w:num>
  <w:num w:numId="9">
    <w:abstractNumId w:val="29"/>
  </w:num>
  <w:num w:numId="10">
    <w:abstractNumId w:val="42"/>
  </w:num>
  <w:num w:numId="11">
    <w:abstractNumId w:val="24"/>
  </w:num>
  <w:num w:numId="12">
    <w:abstractNumId w:val="35"/>
  </w:num>
  <w:num w:numId="13">
    <w:abstractNumId w:val="10"/>
  </w:num>
  <w:num w:numId="14">
    <w:abstractNumId w:val="36"/>
  </w:num>
  <w:num w:numId="15">
    <w:abstractNumId w:val="3"/>
  </w:num>
  <w:num w:numId="16">
    <w:abstractNumId w:val="20"/>
  </w:num>
  <w:num w:numId="17">
    <w:abstractNumId w:val="33"/>
  </w:num>
  <w:num w:numId="18">
    <w:abstractNumId w:val="44"/>
  </w:num>
  <w:num w:numId="19">
    <w:abstractNumId w:val="16"/>
  </w:num>
  <w:num w:numId="20">
    <w:abstractNumId w:val="25"/>
  </w:num>
  <w:num w:numId="21">
    <w:abstractNumId w:val="30"/>
  </w:num>
  <w:num w:numId="22">
    <w:abstractNumId w:val="18"/>
  </w:num>
  <w:num w:numId="23">
    <w:abstractNumId w:val="4"/>
  </w:num>
  <w:num w:numId="24">
    <w:abstractNumId w:val="15"/>
  </w:num>
  <w:num w:numId="25">
    <w:abstractNumId w:val="12"/>
  </w:num>
  <w:num w:numId="26">
    <w:abstractNumId w:val="21"/>
  </w:num>
  <w:num w:numId="27">
    <w:abstractNumId w:val="23"/>
  </w:num>
  <w:num w:numId="28">
    <w:abstractNumId w:val="5"/>
  </w:num>
  <w:num w:numId="29">
    <w:abstractNumId w:val="39"/>
  </w:num>
  <w:num w:numId="30">
    <w:abstractNumId w:val="28"/>
  </w:num>
  <w:num w:numId="31">
    <w:abstractNumId w:val="6"/>
  </w:num>
  <w:num w:numId="32">
    <w:abstractNumId w:val="31"/>
  </w:num>
  <w:num w:numId="33">
    <w:abstractNumId w:val="2"/>
  </w:num>
  <w:num w:numId="34">
    <w:abstractNumId w:val="14"/>
  </w:num>
  <w:num w:numId="35">
    <w:abstractNumId w:val="11"/>
  </w:num>
  <w:num w:numId="36">
    <w:abstractNumId w:val="37"/>
  </w:num>
  <w:num w:numId="37">
    <w:abstractNumId w:val="34"/>
  </w:num>
  <w:num w:numId="38">
    <w:abstractNumId w:val="22"/>
  </w:num>
  <w:num w:numId="39">
    <w:abstractNumId w:val="45"/>
  </w:num>
  <w:num w:numId="40">
    <w:abstractNumId w:val="38"/>
  </w:num>
  <w:num w:numId="41">
    <w:abstractNumId w:val="41"/>
  </w:num>
  <w:num w:numId="42">
    <w:abstractNumId w:val="27"/>
  </w:num>
  <w:num w:numId="43">
    <w:abstractNumId w:val="8"/>
  </w:num>
  <w:num w:numId="44">
    <w:abstractNumId w:val="1"/>
    <w:lvlOverride w:ilvl="0">
      <w:lvl w:ilvl="0">
        <w:numFmt w:val="bullet"/>
        <w:lvlText w:val=""/>
        <w:legacy w:legacy="1" w:legacySpace="0" w:legacyIndent="0"/>
        <w:lvlJc w:val="left"/>
        <w:rPr>
          <w:rFonts w:ascii="Symbol" w:hAnsi="Symbol" w:hint="default"/>
          <w:sz w:val="22"/>
        </w:rPr>
      </w:lvl>
    </w:lvlOverride>
  </w:num>
  <w:num w:numId="45">
    <w:abstractNumId w:val="19"/>
  </w:num>
  <w:num w:numId="46">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99">
      <o:colormru v:ext="edit" colors="#699419"/>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B689C"/>
    <w:rsid w:val="00001B77"/>
    <w:rsid w:val="000020ED"/>
    <w:rsid w:val="00006AA3"/>
    <w:rsid w:val="00020AEF"/>
    <w:rsid w:val="00025A11"/>
    <w:rsid w:val="00026BAF"/>
    <w:rsid w:val="000279CC"/>
    <w:rsid w:val="000307A7"/>
    <w:rsid w:val="00031EBB"/>
    <w:rsid w:val="00032724"/>
    <w:rsid w:val="000343C3"/>
    <w:rsid w:val="00036A20"/>
    <w:rsid w:val="000371C7"/>
    <w:rsid w:val="00040110"/>
    <w:rsid w:val="00042D12"/>
    <w:rsid w:val="00043513"/>
    <w:rsid w:val="00045221"/>
    <w:rsid w:val="0004695B"/>
    <w:rsid w:val="000474CE"/>
    <w:rsid w:val="000479BE"/>
    <w:rsid w:val="0006529B"/>
    <w:rsid w:val="000702A4"/>
    <w:rsid w:val="0007048B"/>
    <w:rsid w:val="0007553A"/>
    <w:rsid w:val="00076A56"/>
    <w:rsid w:val="00077D82"/>
    <w:rsid w:val="0008044A"/>
    <w:rsid w:val="00080EA2"/>
    <w:rsid w:val="00081A92"/>
    <w:rsid w:val="00084259"/>
    <w:rsid w:val="000867D6"/>
    <w:rsid w:val="00091A54"/>
    <w:rsid w:val="000975AF"/>
    <w:rsid w:val="000A03A2"/>
    <w:rsid w:val="000A22CA"/>
    <w:rsid w:val="000A3452"/>
    <w:rsid w:val="000A4952"/>
    <w:rsid w:val="000A6B4E"/>
    <w:rsid w:val="000B2F20"/>
    <w:rsid w:val="000B40D4"/>
    <w:rsid w:val="000B4BCA"/>
    <w:rsid w:val="000B66BD"/>
    <w:rsid w:val="000B679C"/>
    <w:rsid w:val="000C0ADB"/>
    <w:rsid w:val="000C436C"/>
    <w:rsid w:val="000D018E"/>
    <w:rsid w:val="000D551A"/>
    <w:rsid w:val="000E15C8"/>
    <w:rsid w:val="000E28F7"/>
    <w:rsid w:val="000E4318"/>
    <w:rsid w:val="000E69D4"/>
    <w:rsid w:val="000E7463"/>
    <w:rsid w:val="000F0974"/>
    <w:rsid w:val="000F1879"/>
    <w:rsid w:val="000F1F57"/>
    <w:rsid w:val="000F5C20"/>
    <w:rsid w:val="000F6CCB"/>
    <w:rsid w:val="00102C90"/>
    <w:rsid w:val="001040C3"/>
    <w:rsid w:val="001117B8"/>
    <w:rsid w:val="00113B3A"/>
    <w:rsid w:val="00114524"/>
    <w:rsid w:val="001146B0"/>
    <w:rsid w:val="00123FC1"/>
    <w:rsid w:val="00127281"/>
    <w:rsid w:val="001314FC"/>
    <w:rsid w:val="001371DE"/>
    <w:rsid w:val="00142031"/>
    <w:rsid w:val="00147E6F"/>
    <w:rsid w:val="00147EA2"/>
    <w:rsid w:val="00153BEE"/>
    <w:rsid w:val="0015511D"/>
    <w:rsid w:val="00157223"/>
    <w:rsid w:val="001613EB"/>
    <w:rsid w:val="001642EA"/>
    <w:rsid w:val="00164872"/>
    <w:rsid w:val="0016512F"/>
    <w:rsid w:val="00167172"/>
    <w:rsid w:val="0017758D"/>
    <w:rsid w:val="00182745"/>
    <w:rsid w:val="0018322B"/>
    <w:rsid w:val="00184AA8"/>
    <w:rsid w:val="00187EAC"/>
    <w:rsid w:val="00190BD6"/>
    <w:rsid w:val="00191E2D"/>
    <w:rsid w:val="00193492"/>
    <w:rsid w:val="001958D4"/>
    <w:rsid w:val="001A35AA"/>
    <w:rsid w:val="001A6611"/>
    <w:rsid w:val="001B6AF6"/>
    <w:rsid w:val="001C1277"/>
    <w:rsid w:val="001C5512"/>
    <w:rsid w:val="001C7387"/>
    <w:rsid w:val="001D3EB7"/>
    <w:rsid w:val="001D4F44"/>
    <w:rsid w:val="001E1AF7"/>
    <w:rsid w:val="001E335A"/>
    <w:rsid w:val="001E53AC"/>
    <w:rsid w:val="001F1F99"/>
    <w:rsid w:val="001F29A8"/>
    <w:rsid w:val="001F3C1F"/>
    <w:rsid w:val="001F4154"/>
    <w:rsid w:val="00204322"/>
    <w:rsid w:val="0020488C"/>
    <w:rsid w:val="0021151A"/>
    <w:rsid w:val="00213242"/>
    <w:rsid w:val="0021733A"/>
    <w:rsid w:val="002174FB"/>
    <w:rsid w:val="0022013E"/>
    <w:rsid w:val="002250BC"/>
    <w:rsid w:val="00230DF5"/>
    <w:rsid w:val="00231B61"/>
    <w:rsid w:val="00233C48"/>
    <w:rsid w:val="00237001"/>
    <w:rsid w:val="00240CA8"/>
    <w:rsid w:val="0024153D"/>
    <w:rsid w:val="00241B28"/>
    <w:rsid w:val="00247233"/>
    <w:rsid w:val="00256FD9"/>
    <w:rsid w:val="00257007"/>
    <w:rsid w:val="00271364"/>
    <w:rsid w:val="00273F62"/>
    <w:rsid w:val="00275C46"/>
    <w:rsid w:val="00277D42"/>
    <w:rsid w:val="0028005D"/>
    <w:rsid w:val="002817F1"/>
    <w:rsid w:val="00282621"/>
    <w:rsid w:val="002939B4"/>
    <w:rsid w:val="00297144"/>
    <w:rsid w:val="002A06C3"/>
    <w:rsid w:val="002A1AF4"/>
    <w:rsid w:val="002A3EA9"/>
    <w:rsid w:val="002A49BA"/>
    <w:rsid w:val="002B03FC"/>
    <w:rsid w:val="002B0E1C"/>
    <w:rsid w:val="002B464C"/>
    <w:rsid w:val="002B514B"/>
    <w:rsid w:val="002B612C"/>
    <w:rsid w:val="002B69FF"/>
    <w:rsid w:val="002E019D"/>
    <w:rsid w:val="002E56AF"/>
    <w:rsid w:val="002E5D8A"/>
    <w:rsid w:val="002F114D"/>
    <w:rsid w:val="002F3D03"/>
    <w:rsid w:val="002F50ED"/>
    <w:rsid w:val="00302547"/>
    <w:rsid w:val="0030267A"/>
    <w:rsid w:val="0030288A"/>
    <w:rsid w:val="003041D1"/>
    <w:rsid w:val="00307336"/>
    <w:rsid w:val="003102B4"/>
    <w:rsid w:val="003116B2"/>
    <w:rsid w:val="003128E0"/>
    <w:rsid w:val="00321D9C"/>
    <w:rsid w:val="003223EF"/>
    <w:rsid w:val="003241CC"/>
    <w:rsid w:val="003330C6"/>
    <w:rsid w:val="00333BD6"/>
    <w:rsid w:val="00333F8A"/>
    <w:rsid w:val="00335294"/>
    <w:rsid w:val="003467FA"/>
    <w:rsid w:val="003506AD"/>
    <w:rsid w:val="00352551"/>
    <w:rsid w:val="00354B1E"/>
    <w:rsid w:val="00354C1C"/>
    <w:rsid w:val="0035675B"/>
    <w:rsid w:val="00357BAB"/>
    <w:rsid w:val="003634C3"/>
    <w:rsid w:val="00374C3A"/>
    <w:rsid w:val="0038144D"/>
    <w:rsid w:val="00386F88"/>
    <w:rsid w:val="003936BD"/>
    <w:rsid w:val="00395BF1"/>
    <w:rsid w:val="00396447"/>
    <w:rsid w:val="003A308D"/>
    <w:rsid w:val="003A4103"/>
    <w:rsid w:val="003B3D29"/>
    <w:rsid w:val="003B460D"/>
    <w:rsid w:val="003B6591"/>
    <w:rsid w:val="003C1927"/>
    <w:rsid w:val="003D1349"/>
    <w:rsid w:val="003D33F0"/>
    <w:rsid w:val="003D426C"/>
    <w:rsid w:val="003D59D9"/>
    <w:rsid w:val="003D7C56"/>
    <w:rsid w:val="003E478B"/>
    <w:rsid w:val="003E4997"/>
    <w:rsid w:val="003F1CFF"/>
    <w:rsid w:val="003F7380"/>
    <w:rsid w:val="00404119"/>
    <w:rsid w:val="00405043"/>
    <w:rsid w:val="00407496"/>
    <w:rsid w:val="00407E29"/>
    <w:rsid w:val="004107F5"/>
    <w:rsid w:val="00412BD0"/>
    <w:rsid w:val="0041303D"/>
    <w:rsid w:val="0041707F"/>
    <w:rsid w:val="00421DCF"/>
    <w:rsid w:val="00422E77"/>
    <w:rsid w:val="00423509"/>
    <w:rsid w:val="0043127A"/>
    <w:rsid w:val="00436755"/>
    <w:rsid w:val="00436FDA"/>
    <w:rsid w:val="00442420"/>
    <w:rsid w:val="0044266A"/>
    <w:rsid w:val="0044322E"/>
    <w:rsid w:val="004659D0"/>
    <w:rsid w:val="004661C7"/>
    <w:rsid w:val="00474A6E"/>
    <w:rsid w:val="00477B94"/>
    <w:rsid w:val="004917F8"/>
    <w:rsid w:val="004920A5"/>
    <w:rsid w:val="004920BC"/>
    <w:rsid w:val="00495B95"/>
    <w:rsid w:val="004A0C41"/>
    <w:rsid w:val="004A1279"/>
    <w:rsid w:val="004A1991"/>
    <w:rsid w:val="004A566C"/>
    <w:rsid w:val="004A5B8C"/>
    <w:rsid w:val="004A74CF"/>
    <w:rsid w:val="004B1ED7"/>
    <w:rsid w:val="004B2B41"/>
    <w:rsid w:val="004B3D88"/>
    <w:rsid w:val="004C057F"/>
    <w:rsid w:val="004C09CA"/>
    <w:rsid w:val="004C0C7E"/>
    <w:rsid w:val="004C412C"/>
    <w:rsid w:val="004D188B"/>
    <w:rsid w:val="004E147B"/>
    <w:rsid w:val="004E2205"/>
    <w:rsid w:val="00502E19"/>
    <w:rsid w:val="005039ED"/>
    <w:rsid w:val="00510015"/>
    <w:rsid w:val="00513930"/>
    <w:rsid w:val="00514662"/>
    <w:rsid w:val="00514B31"/>
    <w:rsid w:val="005171E6"/>
    <w:rsid w:val="00517546"/>
    <w:rsid w:val="00530BE0"/>
    <w:rsid w:val="00545709"/>
    <w:rsid w:val="005619A5"/>
    <w:rsid w:val="00563977"/>
    <w:rsid w:val="00582F73"/>
    <w:rsid w:val="00582F77"/>
    <w:rsid w:val="00583735"/>
    <w:rsid w:val="0058389D"/>
    <w:rsid w:val="0059029A"/>
    <w:rsid w:val="00592C5C"/>
    <w:rsid w:val="00592D92"/>
    <w:rsid w:val="005A08D2"/>
    <w:rsid w:val="005A13F4"/>
    <w:rsid w:val="005B26F0"/>
    <w:rsid w:val="005C3817"/>
    <w:rsid w:val="005C4EE5"/>
    <w:rsid w:val="005C6093"/>
    <w:rsid w:val="005D656B"/>
    <w:rsid w:val="005E38E6"/>
    <w:rsid w:val="005E45BE"/>
    <w:rsid w:val="005E6336"/>
    <w:rsid w:val="005E710B"/>
    <w:rsid w:val="005F00AC"/>
    <w:rsid w:val="005F35B5"/>
    <w:rsid w:val="005F35F6"/>
    <w:rsid w:val="005F49C8"/>
    <w:rsid w:val="005F6FDD"/>
    <w:rsid w:val="005F7CB1"/>
    <w:rsid w:val="00600C5A"/>
    <w:rsid w:val="0060244D"/>
    <w:rsid w:val="00602DC8"/>
    <w:rsid w:val="006038D3"/>
    <w:rsid w:val="00607A19"/>
    <w:rsid w:val="00611D0A"/>
    <w:rsid w:val="006143B5"/>
    <w:rsid w:val="00624C6C"/>
    <w:rsid w:val="006266CB"/>
    <w:rsid w:val="00631A77"/>
    <w:rsid w:val="00631D0A"/>
    <w:rsid w:val="00644704"/>
    <w:rsid w:val="00651FD2"/>
    <w:rsid w:val="00653033"/>
    <w:rsid w:val="00654F65"/>
    <w:rsid w:val="006610E0"/>
    <w:rsid w:val="00672228"/>
    <w:rsid w:val="00677CBC"/>
    <w:rsid w:val="00681340"/>
    <w:rsid w:val="00690AA5"/>
    <w:rsid w:val="00690CAD"/>
    <w:rsid w:val="006975F4"/>
    <w:rsid w:val="006B004A"/>
    <w:rsid w:val="006B12A2"/>
    <w:rsid w:val="006B7A62"/>
    <w:rsid w:val="006C5C27"/>
    <w:rsid w:val="006D1181"/>
    <w:rsid w:val="006D4419"/>
    <w:rsid w:val="006D449F"/>
    <w:rsid w:val="006E0501"/>
    <w:rsid w:val="006E5503"/>
    <w:rsid w:val="006E701D"/>
    <w:rsid w:val="006F1F39"/>
    <w:rsid w:val="006F2116"/>
    <w:rsid w:val="006F22F6"/>
    <w:rsid w:val="006F73A4"/>
    <w:rsid w:val="007000CE"/>
    <w:rsid w:val="007001B7"/>
    <w:rsid w:val="007008A1"/>
    <w:rsid w:val="00701906"/>
    <w:rsid w:val="00703883"/>
    <w:rsid w:val="00705F27"/>
    <w:rsid w:val="00706040"/>
    <w:rsid w:val="00706AC9"/>
    <w:rsid w:val="007072F5"/>
    <w:rsid w:val="0071164E"/>
    <w:rsid w:val="007135EF"/>
    <w:rsid w:val="00715087"/>
    <w:rsid w:val="00717801"/>
    <w:rsid w:val="0072581D"/>
    <w:rsid w:val="0072639E"/>
    <w:rsid w:val="007266C9"/>
    <w:rsid w:val="00735B4E"/>
    <w:rsid w:val="00736A1E"/>
    <w:rsid w:val="00741AF0"/>
    <w:rsid w:val="00753020"/>
    <w:rsid w:val="00765A4A"/>
    <w:rsid w:val="00766805"/>
    <w:rsid w:val="00773A3D"/>
    <w:rsid w:val="00776D4E"/>
    <w:rsid w:val="00776F51"/>
    <w:rsid w:val="007800B5"/>
    <w:rsid w:val="00783204"/>
    <w:rsid w:val="007832A5"/>
    <w:rsid w:val="007845E8"/>
    <w:rsid w:val="00784F9A"/>
    <w:rsid w:val="0078576C"/>
    <w:rsid w:val="00787766"/>
    <w:rsid w:val="0079290D"/>
    <w:rsid w:val="0079336C"/>
    <w:rsid w:val="00795592"/>
    <w:rsid w:val="00796A98"/>
    <w:rsid w:val="007A051B"/>
    <w:rsid w:val="007A07C0"/>
    <w:rsid w:val="007A30CC"/>
    <w:rsid w:val="007A5ED0"/>
    <w:rsid w:val="007A66EF"/>
    <w:rsid w:val="007A6BFF"/>
    <w:rsid w:val="007A70AE"/>
    <w:rsid w:val="007A76C9"/>
    <w:rsid w:val="007B319C"/>
    <w:rsid w:val="007B58CF"/>
    <w:rsid w:val="007C219A"/>
    <w:rsid w:val="007C32A7"/>
    <w:rsid w:val="007C4362"/>
    <w:rsid w:val="007D5407"/>
    <w:rsid w:val="007D5FB1"/>
    <w:rsid w:val="007D62A3"/>
    <w:rsid w:val="007D705A"/>
    <w:rsid w:val="007D72FB"/>
    <w:rsid w:val="007E2525"/>
    <w:rsid w:val="007E57B0"/>
    <w:rsid w:val="007E7149"/>
    <w:rsid w:val="007F1DAA"/>
    <w:rsid w:val="00800254"/>
    <w:rsid w:val="00810259"/>
    <w:rsid w:val="00813E41"/>
    <w:rsid w:val="008147FC"/>
    <w:rsid w:val="00822553"/>
    <w:rsid w:val="00823040"/>
    <w:rsid w:val="0082481C"/>
    <w:rsid w:val="00825B93"/>
    <w:rsid w:val="00825F2D"/>
    <w:rsid w:val="00830778"/>
    <w:rsid w:val="00833F28"/>
    <w:rsid w:val="00834068"/>
    <w:rsid w:val="008402A3"/>
    <w:rsid w:val="00843433"/>
    <w:rsid w:val="00845593"/>
    <w:rsid w:val="00847059"/>
    <w:rsid w:val="00854479"/>
    <w:rsid w:val="00856AEF"/>
    <w:rsid w:val="008621E1"/>
    <w:rsid w:val="0086280B"/>
    <w:rsid w:val="008659C2"/>
    <w:rsid w:val="00870A88"/>
    <w:rsid w:val="00873DDA"/>
    <w:rsid w:val="00874F56"/>
    <w:rsid w:val="0088246F"/>
    <w:rsid w:val="00890912"/>
    <w:rsid w:val="00891E6D"/>
    <w:rsid w:val="00893D94"/>
    <w:rsid w:val="00893DD9"/>
    <w:rsid w:val="00895030"/>
    <w:rsid w:val="008A0E14"/>
    <w:rsid w:val="008A6E00"/>
    <w:rsid w:val="008A734C"/>
    <w:rsid w:val="008B043B"/>
    <w:rsid w:val="008B2ADD"/>
    <w:rsid w:val="008C3FE6"/>
    <w:rsid w:val="008C662F"/>
    <w:rsid w:val="008C7CCA"/>
    <w:rsid w:val="008D1631"/>
    <w:rsid w:val="008E142E"/>
    <w:rsid w:val="008E252F"/>
    <w:rsid w:val="008E32E7"/>
    <w:rsid w:val="008F16F8"/>
    <w:rsid w:val="008F1BCC"/>
    <w:rsid w:val="008F2CA0"/>
    <w:rsid w:val="008F2CED"/>
    <w:rsid w:val="00902F0E"/>
    <w:rsid w:val="00904049"/>
    <w:rsid w:val="0090428E"/>
    <w:rsid w:val="00904F42"/>
    <w:rsid w:val="0090699C"/>
    <w:rsid w:val="009100AC"/>
    <w:rsid w:val="00924616"/>
    <w:rsid w:val="00926AC2"/>
    <w:rsid w:val="0092728F"/>
    <w:rsid w:val="00930F09"/>
    <w:rsid w:val="009343EE"/>
    <w:rsid w:val="00935930"/>
    <w:rsid w:val="00936F77"/>
    <w:rsid w:val="00941FCA"/>
    <w:rsid w:val="009432B1"/>
    <w:rsid w:val="00945B3B"/>
    <w:rsid w:val="0094661F"/>
    <w:rsid w:val="00947D3B"/>
    <w:rsid w:val="00951AD5"/>
    <w:rsid w:val="009562C6"/>
    <w:rsid w:val="009572F7"/>
    <w:rsid w:val="009629D7"/>
    <w:rsid w:val="009676BF"/>
    <w:rsid w:val="00975EC9"/>
    <w:rsid w:val="0097635D"/>
    <w:rsid w:val="0097667F"/>
    <w:rsid w:val="0098499A"/>
    <w:rsid w:val="0099301F"/>
    <w:rsid w:val="00995BA1"/>
    <w:rsid w:val="009A04F5"/>
    <w:rsid w:val="009C4F29"/>
    <w:rsid w:val="009C7F55"/>
    <w:rsid w:val="009D5098"/>
    <w:rsid w:val="009D54C0"/>
    <w:rsid w:val="009E034B"/>
    <w:rsid w:val="009E1A66"/>
    <w:rsid w:val="009F7CF6"/>
    <w:rsid w:val="00A0675A"/>
    <w:rsid w:val="00A14868"/>
    <w:rsid w:val="00A20121"/>
    <w:rsid w:val="00A24D00"/>
    <w:rsid w:val="00A25224"/>
    <w:rsid w:val="00A277C1"/>
    <w:rsid w:val="00A316BA"/>
    <w:rsid w:val="00A35748"/>
    <w:rsid w:val="00A41A74"/>
    <w:rsid w:val="00A47158"/>
    <w:rsid w:val="00A555E2"/>
    <w:rsid w:val="00A565B3"/>
    <w:rsid w:val="00A610A7"/>
    <w:rsid w:val="00A64498"/>
    <w:rsid w:val="00A65B14"/>
    <w:rsid w:val="00A667B2"/>
    <w:rsid w:val="00A72B4B"/>
    <w:rsid w:val="00A73D04"/>
    <w:rsid w:val="00A77E7E"/>
    <w:rsid w:val="00A81A5C"/>
    <w:rsid w:val="00AA2D6A"/>
    <w:rsid w:val="00AA45F3"/>
    <w:rsid w:val="00AA561C"/>
    <w:rsid w:val="00AA6CF3"/>
    <w:rsid w:val="00AB0225"/>
    <w:rsid w:val="00AB02A2"/>
    <w:rsid w:val="00AC2FFF"/>
    <w:rsid w:val="00AC6D30"/>
    <w:rsid w:val="00AD0B18"/>
    <w:rsid w:val="00AD37C6"/>
    <w:rsid w:val="00AD6BFC"/>
    <w:rsid w:val="00AF3E83"/>
    <w:rsid w:val="00B02749"/>
    <w:rsid w:val="00B13235"/>
    <w:rsid w:val="00B14282"/>
    <w:rsid w:val="00B14D94"/>
    <w:rsid w:val="00B16F35"/>
    <w:rsid w:val="00B171D1"/>
    <w:rsid w:val="00B361AA"/>
    <w:rsid w:val="00B36D80"/>
    <w:rsid w:val="00B37242"/>
    <w:rsid w:val="00B372CD"/>
    <w:rsid w:val="00B4781E"/>
    <w:rsid w:val="00B56AF9"/>
    <w:rsid w:val="00B600F0"/>
    <w:rsid w:val="00B63DAA"/>
    <w:rsid w:val="00B6692A"/>
    <w:rsid w:val="00B76835"/>
    <w:rsid w:val="00B77CB4"/>
    <w:rsid w:val="00B81818"/>
    <w:rsid w:val="00B85572"/>
    <w:rsid w:val="00B95333"/>
    <w:rsid w:val="00B95BF6"/>
    <w:rsid w:val="00B96FBD"/>
    <w:rsid w:val="00BA3B4F"/>
    <w:rsid w:val="00BA3DE1"/>
    <w:rsid w:val="00BB0516"/>
    <w:rsid w:val="00BB28F5"/>
    <w:rsid w:val="00BB4DCB"/>
    <w:rsid w:val="00BB536A"/>
    <w:rsid w:val="00BC0B32"/>
    <w:rsid w:val="00BC50F4"/>
    <w:rsid w:val="00BC5D50"/>
    <w:rsid w:val="00BC5DDD"/>
    <w:rsid w:val="00BC751A"/>
    <w:rsid w:val="00BD22EB"/>
    <w:rsid w:val="00BF2F72"/>
    <w:rsid w:val="00BF31CE"/>
    <w:rsid w:val="00BF38D8"/>
    <w:rsid w:val="00C031EA"/>
    <w:rsid w:val="00C070C5"/>
    <w:rsid w:val="00C145E8"/>
    <w:rsid w:val="00C14E52"/>
    <w:rsid w:val="00C150BD"/>
    <w:rsid w:val="00C15FA2"/>
    <w:rsid w:val="00C16077"/>
    <w:rsid w:val="00C30856"/>
    <w:rsid w:val="00C337DB"/>
    <w:rsid w:val="00C36B9E"/>
    <w:rsid w:val="00C37ACE"/>
    <w:rsid w:val="00C421C5"/>
    <w:rsid w:val="00C43E59"/>
    <w:rsid w:val="00C44B82"/>
    <w:rsid w:val="00C45FAC"/>
    <w:rsid w:val="00C50121"/>
    <w:rsid w:val="00C61722"/>
    <w:rsid w:val="00C6197D"/>
    <w:rsid w:val="00C729DE"/>
    <w:rsid w:val="00C7325C"/>
    <w:rsid w:val="00C76737"/>
    <w:rsid w:val="00C80643"/>
    <w:rsid w:val="00C81673"/>
    <w:rsid w:val="00C83F6A"/>
    <w:rsid w:val="00C8448B"/>
    <w:rsid w:val="00C85D37"/>
    <w:rsid w:val="00C920F6"/>
    <w:rsid w:val="00C92A0B"/>
    <w:rsid w:val="00C94F84"/>
    <w:rsid w:val="00C97673"/>
    <w:rsid w:val="00CA086E"/>
    <w:rsid w:val="00CA295F"/>
    <w:rsid w:val="00CA7340"/>
    <w:rsid w:val="00CA7F21"/>
    <w:rsid w:val="00CB01BF"/>
    <w:rsid w:val="00CB218A"/>
    <w:rsid w:val="00CB2D45"/>
    <w:rsid w:val="00CB689C"/>
    <w:rsid w:val="00CD0771"/>
    <w:rsid w:val="00CD290A"/>
    <w:rsid w:val="00CD34DD"/>
    <w:rsid w:val="00CE3AD6"/>
    <w:rsid w:val="00CE5704"/>
    <w:rsid w:val="00CF238B"/>
    <w:rsid w:val="00CF60C0"/>
    <w:rsid w:val="00CF6736"/>
    <w:rsid w:val="00D00709"/>
    <w:rsid w:val="00D0417A"/>
    <w:rsid w:val="00D044DD"/>
    <w:rsid w:val="00D14147"/>
    <w:rsid w:val="00D17A8A"/>
    <w:rsid w:val="00D23912"/>
    <w:rsid w:val="00D30133"/>
    <w:rsid w:val="00D30CEB"/>
    <w:rsid w:val="00D329A7"/>
    <w:rsid w:val="00D34200"/>
    <w:rsid w:val="00D446E5"/>
    <w:rsid w:val="00D46599"/>
    <w:rsid w:val="00D532B0"/>
    <w:rsid w:val="00D56049"/>
    <w:rsid w:val="00D65F73"/>
    <w:rsid w:val="00D66D52"/>
    <w:rsid w:val="00D70C3F"/>
    <w:rsid w:val="00D70E3A"/>
    <w:rsid w:val="00D71EC0"/>
    <w:rsid w:val="00D7221A"/>
    <w:rsid w:val="00D73282"/>
    <w:rsid w:val="00D77E53"/>
    <w:rsid w:val="00D83385"/>
    <w:rsid w:val="00D833CE"/>
    <w:rsid w:val="00D87037"/>
    <w:rsid w:val="00D942DA"/>
    <w:rsid w:val="00D94DF2"/>
    <w:rsid w:val="00D9562C"/>
    <w:rsid w:val="00D96716"/>
    <w:rsid w:val="00D96FC7"/>
    <w:rsid w:val="00DA0492"/>
    <w:rsid w:val="00DA09AF"/>
    <w:rsid w:val="00DA2A43"/>
    <w:rsid w:val="00DA2C52"/>
    <w:rsid w:val="00DB1790"/>
    <w:rsid w:val="00DB4CE2"/>
    <w:rsid w:val="00DC4721"/>
    <w:rsid w:val="00DC744E"/>
    <w:rsid w:val="00DD0D13"/>
    <w:rsid w:val="00DD2C6F"/>
    <w:rsid w:val="00DD4E5B"/>
    <w:rsid w:val="00DE14F3"/>
    <w:rsid w:val="00DF21B6"/>
    <w:rsid w:val="00E00074"/>
    <w:rsid w:val="00E03FE0"/>
    <w:rsid w:val="00E07C9C"/>
    <w:rsid w:val="00E13C2C"/>
    <w:rsid w:val="00E142C4"/>
    <w:rsid w:val="00E16AF4"/>
    <w:rsid w:val="00E20340"/>
    <w:rsid w:val="00E223F9"/>
    <w:rsid w:val="00E2412A"/>
    <w:rsid w:val="00E25781"/>
    <w:rsid w:val="00E2779B"/>
    <w:rsid w:val="00E30CFF"/>
    <w:rsid w:val="00E32D63"/>
    <w:rsid w:val="00E46707"/>
    <w:rsid w:val="00E566FA"/>
    <w:rsid w:val="00E627A0"/>
    <w:rsid w:val="00E64691"/>
    <w:rsid w:val="00E65B81"/>
    <w:rsid w:val="00E739BE"/>
    <w:rsid w:val="00E73CD1"/>
    <w:rsid w:val="00E74871"/>
    <w:rsid w:val="00E758EA"/>
    <w:rsid w:val="00E75DCA"/>
    <w:rsid w:val="00E76DBA"/>
    <w:rsid w:val="00E8302B"/>
    <w:rsid w:val="00E8346F"/>
    <w:rsid w:val="00E8458D"/>
    <w:rsid w:val="00E86299"/>
    <w:rsid w:val="00E86A38"/>
    <w:rsid w:val="00E92E66"/>
    <w:rsid w:val="00E93062"/>
    <w:rsid w:val="00E94323"/>
    <w:rsid w:val="00EA04E4"/>
    <w:rsid w:val="00EA052D"/>
    <w:rsid w:val="00EA13DB"/>
    <w:rsid w:val="00EA22AB"/>
    <w:rsid w:val="00EA38A4"/>
    <w:rsid w:val="00EA4CD0"/>
    <w:rsid w:val="00EA548F"/>
    <w:rsid w:val="00EA6921"/>
    <w:rsid w:val="00EA759A"/>
    <w:rsid w:val="00EB0CF6"/>
    <w:rsid w:val="00EB48A7"/>
    <w:rsid w:val="00EC12EB"/>
    <w:rsid w:val="00EC2A60"/>
    <w:rsid w:val="00EC4A18"/>
    <w:rsid w:val="00ED33CC"/>
    <w:rsid w:val="00ED5188"/>
    <w:rsid w:val="00EE049B"/>
    <w:rsid w:val="00EE0A80"/>
    <w:rsid w:val="00EE23F9"/>
    <w:rsid w:val="00EF4A40"/>
    <w:rsid w:val="00F02B2D"/>
    <w:rsid w:val="00F02DE3"/>
    <w:rsid w:val="00F11564"/>
    <w:rsid w:val="00F21DB7"/>
    <w:rsid w:val="00F2278F"/>
    <w:rsid w:val="00F262AB"/>
    <w:rsid w:val="00F30C17"/>
    <w:rsid w:val="00F32240"/>
    <w:rsid w:val="00F360B1"/>
    <w:rsid w:val="00F4528D"/>
    <w:rsid w:val="00F47823"/>
    <w:rsid w:val="00F47EF9"/>
    <w:rsid w:val="00F557CF"/>
    <w:rsid w:val="00F57D81"/>
    <w:rsid w:val="00F63C0B"/>
    <w:rsid w:val="00F926AB"/>
    <w:rsid w:val="00F95289"/>
    <w:rsid w:val="00F971E6"/>
    <w:rsid w:val="00FA3085"/>
    <w:rsid w:val="00FA36F8"/>
    <w:rsid w:val="00FA7172"/>
    <w:rsid w:val="00FB18BD"/>
    <w:rsid w:val="00FB3FD3"/>
    <w:rsid w:val="00FC1EFA"/>
    <w:rsid w:val="00FC4A4D"/>
    <w:rsid w:val="00FC63F9"/>
    <w:rsid w:val="00FD05C0"/>
    <w:rsid w:val="00FD2926"/>
    <w:rsid w:val="00FD2D46"/>
    <w:rsid w:val="00FD3EF2"/>
    <w:rsid w:val="00FD4869"/>
    <w:rsid w:val="00FD6B73"/>
    <w:rsid w:val="00FD7B48"/>
    <w:rsid w:val="00FE11CB"/>
    <w:rsid w:val="00FE57BC"/>
    <w:rsid w:val="00FE795F"/>
    <w:rsid w:val="00FF02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
      <o:colormru v:ext="edit" colors="#699419"/>
    </o:shapedefaults>
    <o:shapelayout v:ext="edit">
      <o:idmap v:ext="edit" data="1"/>
    </o:shapelayout>
  </w:shapeDefaults>
  <w:decimalSymbol w:val="."/>
  <w:listSeparator w:val=","/>
  <w14:docId w14:val="20FF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iPriority="35" w:unhideWhenUsed="1" w:qFormat="1"/>
    <w:lsdException w:name="footnote reference" w:uiPriority="99"/>
    <w:lsdException w:name="Hyperlink" w:uiPriority="99"/>
    <w:lsdException w:name="Strong"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3CD1"/>
    <w:rPr>
      <w:rFonts w:ascii="Arial" w:hAnsi="Arial"/>
      <w:szCs w:val="24"/>
      <w:lang w:eastAsia="ja-JP"/>
    </w:rPr>
  </w:style>
  <w:style w:type="paragraph" w:styleId="Heading1">
    <w:name w:val="heading 1"/>
    <w:next w:val="EEBodyCopy"/>
    <w:link w:val="Heading1Char"/>
    <w:uiPriority w:val="9"/>
    <w:qFormat/>
    <w:rsid w:val="00C7325C"/>
    <w:pPr>
      <w:numPr>
        <w:numId w:val="4"/>
      </w:numPr>
      <w:spacing w:before="240" w:after="80" w:line="240" w:lineRule="atLeast"/>
      <w:ind w:left="426" w:hanging="426"/>
      <w:outlineLvl w:val="0"/>
    </w:pPr>
    <w:rPr>
      <w:rFonts w:ascii="Arial Bold" w:hAnsi="Arial Bold" w:cs="Arial"/>
      <w:b/>
      <w:color w:val="004F54" w:themeColor="accent1" w:themeShade="BF"/>
      <w:sz w:val="26"/>
      <w:szCs w:val="26"/>
      <w:lang w:val="en-GB" w:eastAsia="ja-JP"/>
    </w:rPr>
  </w:style>
  <w:style w:type="paragraph" w:styleId="Heading2">
    <w:name w:val="heading 2"/>
    <w:next w:val="EEBodyCopy"/>
    <w:qFormat/>
    <w:rsid w:val="00EA759A"/>
    <w:pPr>
      <w:numPr>
        <w:ilvl w:val="1"/>
        <w:numId w:val="4"/>
      </w:numPr>
      <w:spacing w:before="240" w:after="80"/>
      <w:outlineLvl w:val="1"/>
    </w:pPr>
    <w:rPr>
      <w:rFonts w:ascii="Arial" w:hAnsi="Arial"/>
      <w:b/>
      <w:color w:val="7F7F83"/>
      <w:sz w:val="22"/>
      <w:szCs w:val="24"/>
      <w:lang w:eastAsia="ja-JP"/>
    </w:rPr>
  </w:style>
  <w:style w:type="paragraph" w:styleId="Heading3">
    <w:name w:val="heading 3"/>
    <w:basedOn w:val="Normal"/>
    <w:next w:val="EEBodyCopy"/>
    <w:qFormat/>
    <w:rsid w:val="00EA759A"/>
    <w:pPr>
      <w:suppressAutoHyphens/>
      <w:autoSpaceDE w:val="0"/>
      <w:autoSpaceDN w:val="0"/>
      <w:adjustRightInd w:val="0"/>
      <w:spacing w:before="200" w:after="80" w:line="240" w:lineRule="atLeast"/>
      <w:textAlignment w:val="center"/>
      <w:outlineLvl w:val="2"/>
    </w:pPr>
    <w:rPr>
      <w:rFonts w:cs="ITC Franklin Gothic LT Medium"/>
      <w:b/>
      <w:color w:val="F58025" w:themeColor="accent2"/>
      <w:szCs w:val="20"/>
      <w:lang w:val="en-GB" w:eastAsia="en-AU"/>
    </w:rPr>
  </w:style>
  <w:style w:type="paragraph" w:styleId="Heading4">
    <w:name w:val="heading 4"/>
    <w:basedOn w:val="Normal"/>
    <w:next w:val="Normal"/>
    <w:link w:val="Heading4Char"/>
    <w:unhideWhenUsed/>
    <w:qFormat/>
    <w:rsid w:val="00D70E3A"/>
    <w:pPr>
      <w:keepNext/>
      <w:keepLines/>
      <w:spacing w:before="120" w:after="120"/>
      <w:outlineLvl w:val="3"/>
    </w:pPr>
    <w:rPr>
      <w:rFonts w:asciiTheme="majorHAnsi" w:eastAsiaTheme="majorEastAsia" w:hAnsiTheme="majorHAnsi" w:cstheme="majorBidi"/>
      <w:bCs/>
      <w:i/>
      <w:iCs/>
      <w:color w:val="808080" w:themeColor="background1" w:themeShade="80"/>
      <w:lang w:val="en-GB"/>
    </w:rPr>
  </w:style>
  <w:style w:type="paragraph" w:styleId="Heading7">
    <w:name w:val="heading 7"/>
    <w:basedOn w:val="Normal"/>
    <w:next w:val="Normal"/>
    <w:qFormat/>
    <w:rsid w:val="00E73CD1"/>
    <w:pPr>
      <w:spacing w:before="240" w:after="6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C50121"/>
    <w:rPr>
      <w:rFonts w:ascii="Arial" w:hAnsi="Arial"/>
      <w:sz w:val="16"/>
    </w:rPr>
  </w:style>
  <w:style w:type="numbering" w:customStyle="1" w:styleId="Numberedlist">
    <w:name w:val="Numbered list"/>
    <w:basedOn w:val="NoList"/>
    <w:rsid w:val="00C50121"/>
    <w:pPr>
      <w:numPr>
        <w:numId w:val="2"/>
      </w:numPr>
    </w:pPr>
  </w:style>
  <w:style w:type="character" w:customStyle="1" w:styleId="Header2Char">
    <w:name w:val="Header2 Char"/>
    <w:basedOn w:val="DefaultParagraphFont"/>
    <w:link w:val="Header2"/>
    <w:rsid w:val="00E16AF4"/>
    <w:rPr>
      <w:rFonts w:ascii="Arial" w:hAnsi="Arial"/>
      <w:b/>
      <w:color w:val="B2B2B2"/>
      <w:sz w:val="60"/>
      <w:szCs w:val="60"/>
      <w:lang w:val="en-GB" w:eastAsia="ja-JP"/>
    </w:rPr>
  </w:style>
  <w:style w:type="paragraph" w:styleId="Footer">
    <w:name w:val="footer"/>
    <w:basedOn w:val="Normal"/>
    <w:link w:val="FooterChar"/>
    <w:rsid w:val="00C50121"/>
    <w:pPr>
      <w:tabs>
        <w:tab w:val="right" w:pos="10206"/>
      </w:tabs>
      <w:ind w:right="5103"/>
    </w:pPr>
    <w:rPr>
      <w:sz w:val="18"/>
      <w:szCs w:val="18"/>
    </w:rPr>
  </w:style>
  <w:style w:type="paragraph" w:customStyle="1" w:styleId="Header1">
    <w:name w:val="Header1"/>
    <w:link w:val="Header1Char"/>
    <w:rsid w:val="00E16AF4"/>
    <w:rPr>
      <w:rFonts w:ascii="Arial" w:hAnsi="Arial"/>
      <w:b/>
      <w:noProof/>
      <w:color w:val="000000"/>
      <w:sz w:val="76"/>
      <w:szCs w:val="72"/>
      <w:lang w:val="en-US" w:eastAsia="ja-JP"/>
    </w:rPr>
  </w:style>
  <w:style w:type="paragraph" w:customStyle="1" w:styleId="HeaderSubhead">
    <w:name w:val="Header Subhead"/>
    <w:basedOn w:val="Normal"/>
    <w:rsid w:val="00C50121"/>
    <w:pPr>
      <w:autoSpaceDE w:val="0"/>
      <w:autoSpaceDN w:val="0"/>
      <w:adjustRightInd w:val="0"/>
      <w:jc w:val="right"/>
      <w:textAlignment w:val="center"/>
    </w:pPr>
    <w:rPr>
      <w:rFonts w:cs="ITC Franklin Gothic LT Heavy"/>
      <w:color w:val="F58025"/>
      <w:szCs w:val="20"/>
      <w:lang w:val="en-GB"/>
    </w:rPr>
  </w:style>
  <w:style w:type="paragraph" w:customStyle="1" w:styleId="Header2">
    <w:name w:val="Header2"/>
    <w:link w:val="Header2Char"/>
    <w:rsid w:val="00E16AF4"/>
    <w:pPr>
      <w:spacing w:before="120"/>
    </w:pPr>
    <w:rPr>
      <w:rFonts w:ascii="Arial" w:hAnsi="Arial"/>
      <w:b/>
      <w:color w:val="B2B2B2"/>
      <w:sz w:val="60"/>
      <w:szCs w:val="60"/>
      <w:lang w:val="en-GB" w:eastAsia="ja-JP"/>
    </w:rPr>
  </w:style>
  <w:style w:type="table" w:styleId="TableSimple1">
    <w:name w:val="Table Simple 1"/>
    <w:basedOn w:val="TableNormal"/>
    <w:rsid w:val="00C50121"/>
    <w:pPr>
      <w:spacing w:before="40" w:after="40"/>
    </w:pPr>
    <w:rPr>
      <w:rFonts w:ascii="Verdana" w:hAnsi="Verdana"/>
      <w:sz w:val="18"/>
    </w:rPr>
    <w:tblPr>
      <w:tblInd w:w="0" w:type="dxa"/>
      <w:tblBorders>
        <w:insideH w:val="single" w:sz="4" w:space="0" w:color="699419"/>
      </w:tblBorders>
      <w:tblCellMar>
        <w:top w:w="0" w:type="dxa"/>
        <w:left w:w="0" w:type="dxa"/>
        <w:bottom w:w="0" w:type="dxa"/>
        <w:right w:w="0" w:type="dxa"/>
      </w:tblCellMar>
    </w:tblPr>
    <w:tcPr>
      <w:shd w:val="clear" w:color="auto" w:fill="auto"/>
    </w:tcPr>
    <w:tblStylePr w:type="firstRow">
      <w:pPr>
        <w:wordWrap/>
        <w:spacing w:beforeLines="0" w:beforeAutospacing="0" w:afterLines="0" w:afterAutospacing="0"/>
      </w:pPr>
      <w:rPr>
        <w:rFonts w:ascii="Cambria" w:hAnsi="Cambria"/>
        <w:sz w:val="20"/>
        <w:szCs w:val="20"/>
      </w:rPr>
      <w:tblPr/>
      <w:tcPr>
        <w:tcBorders>
          <w:top w:val="nil"/>
          <w:left w:val="nil"/>
          <w:bottom w:val="single" w:sz="4" w:space="0" w:color="699419"/>
          <w:right w:val="nil"/>
          <w:insideH w:val="nil"/>
          <w:insideV w:val="nil"/>
          <w:tl2br w:val="nil"/>
          <w:tr2bl w:val="nil"/>
        </w:tcBorders>
        <w:shd w:val="clear" w:color="auto" w:fill="auto"/>
      </w:tcPr>
    </w:tblStylePr>
    <w:tblStylePr w:type="lastRow">
      <w:tblPr/>
      <w:tcPr>
        <w:tcBorders>
          <w:top w:val="nil"/>
        </w:tcBorders>
        <w:shd w:val="clear" w:color="auto" w:fill="auto"/>
      </w:tcPr>
    </w:tblStylePr>
  </w:style>
  <w:style w:type="paragraph" w:styleId="BalloonText">
    <w:name w:val="Balloon Text"/>
    <w:basedOn w:val="Normal"/>
    <w:link w:val="BalloonTextChar"/>
    <w:rsid w:val="00C7325C"/>
    <w:rPr>
      <w:rFonts w:ascii="Tahoma" w:hAnsi="Tahoma" w:cs="Tahoma"/>
      <w:sz w:val="16"/>
      <w:szCs w:val="16"/>
    </w:rPr>
  </w:style>
  <w:style w:type="paragraph" w:styleId="Header">
    <w:name w:val="header"/>
    <w:basedOn w:val="Normal"/>
    <w:link w:val="HeaderChar"/>
    <w:rsid w:val="00C50121"/>
    <w:pPr>
      <w:tabs>
        <w:tab w:val="center" w:pos="4320"/>
        <w:tab w:val="right" w:pos="8640"/>
      </w:tabs>
    </w:pPr>
  </w:style>
  <w:style w:type="paragraph" w:styleId="BodyText">
    <w:name w:val="Body Text"/>
    <w:basedOn w:val="Normal"/>
    <w:semiHidden/>
    <w:rsid w:val="00C50121"/>
    <w:pPr>
      <w:spacing w:before="40" w:after="40"/>
    </w:pPr>
  </w:style>
  <w:style w:type="table" w:customStyle="1" w:styleId="EEOrangeTable">
    <w:name w:val="EEOrange Table"/>
    <w:basedOn w:val="TableProfessional"/>
    <w:uiPriority w:val="99"/>
    <w:rsid w:val="00A35748"/>
    <w:rPr>
      <w:rFonts w:ascii="Arial" w:hAnsi="Arial"/>
    </w:rPr>
    <w:tblPr>
      <w:tblInd w:w="113" w:type="dxa"/>
      <w:tbl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blBorders>
      <w:tblCellMar>
        <w:top w:w="0" w:type="dxa"/>
        <w:left w:w="108" w:type="dxa"/>
        <w:bottom w:w="0" w:type="dxa"/>
        <w:right w:w="108" w:type="dxa"/>
      </w:tblCellMar>
    </w:tblPr>
    <w:tcPr>
      <w:shd w:val="clear" w:color="auto" w:fill="auto"/>
    </w:tcPr>
    <w:tblStylePr w:type="firstRow">
      <w:rPr>
        <w:rFonts w:ascii="Arial" w:hAnsi="Arial"/>
        <w:b/>
        <w:bCs/>
        <w:color w:val="FFFFFF" w:themeColor="background1"/>
        <w:sz w:val="20"/>
      </w:rPr>
      <w:tblPr/>
      <w:tcPr>
        <w:tc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l2br w:val="none" w:sz="0" w:space="0" w:color="auto"/>
          <w:tr2bl w:val="none" w:sz="0" w:space="0" w:color="auto"/>
        </w:tcBorders>
        <w:shd w:val="clear" w:color="auto" w:fill="F58025" w:themeFill="accent2"/>
      </w:tcPr>
    </w:tblStylePr>
  </w:style>
  <w:style w:type="table" w:styleId="TableProfessional">
    <w:name w:val="Table Professional"/>
    <w:basedOn w:val="TableNormal"/>
    <w:rsid w:val="00631A7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uiPriority w:val="59"/>
    <w:rsid w:val="001C1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rsid w:val="00E73CD1"/>
    <w:rPr>
      <w:rFonts w:ascii="Arial" w:hAnsi="Arial"/>
      <w:i/>
      <w:iCs/>
    </w:rPr>
  </w:style>
  <w:style w:type="character" w:styleId="Strong">
    <w:name w:val="Strong"/>
    <w:basedOn w:val="DefaultParagraphFont"/>
    <w:qFormat/>
    <w:rsid w:val="00E73CD1"/>
    <w:rPr>
      <w:rFonts w:ascii="Arial" w:hAnsi="Arial"/>
      <w:b/>
      <w:bCs/>
    </w:rPr>
  </w:style>
  <w:style w:type="paragraph" w:styleId="Subtitle">
    <w:name w:val="Subtitle"/>
    <w:basedOn w:val="Normal"/>
    <w:next w:val="Normal"/>
    <w:link w:val="SubtitleChar"/>
    <w:rsid w:val="00E73CD1"/>
    <w:pPr>
      <w:numPr>
        <w:ilvl w:val="1"/>
      </w:numPr>
    </w:pPr>
    <w:rPr>
      <w:rFonts w:eastAsiaTheme="majorEastAsia" w:cstheme="majorBidi"/>
      <w:i/>
      <w:iCs/>
      <w:color w:val="006A71" w:themeColor="accent1"/>
      <w:spacing w:val="15"/>
      <w:sz w:val="24"/>
    </w:rPr>
  </w:style>
  <w:style w:type="character" w:customStyle="1" w:styleId="SubtitleChar">
    <w:name w:val="Subtitle Char"/>
    <w:basedOn w:val="DefaultParagraphFont"/>
    <w:link w:val="Subtitle"/>
    <w:rsid w:val="00E73CD1"/>
    <w:rPr>
      <w:rFonts w:ascii="Arial" w:eastAsiaTheme="majorEastAsia" w:hAnsi="Arial" w:cstheme="majorBidi"/>
      <w:i/>
      <w:iCs/>
      <w:color w:val="006A71" w:themeColor="accent1"/>
      <w:spacing w:val="15"/>
      <w:sz w:val="24"/>
      <w:szCs w:val="24"/>
      <w:lang w:eastAsia="ja-JP"/>
    </w:rPr>
  </w:style>
  <w:style w:type="paragraph" w:styleId="Title">
    <w:name w:val="Title"/>
    <w:basedOn w:val="Normal"/>
    <w:next w:val="Normal"/>
    <w:link w:val="TitleChar"/>
    <w:rsid w:val="00E73CD1"/>
    <w:pPr>
      <w:pBdr>
        <w:bottom w:val="single" w:sz="8" w:space="4" w:color="006A71" w:themeColor="accent1"/>
      </w:pBdr>
      <w:spacing w:after="300"/>
      <w:contextualSpacing/>
    </w:pPr>
    <w:rPr>
      <w:rFonts w:eastAsiaTheme="majorEastAsia" w:cstheme="majorBidi"/>
      <w:color w:val="004F54" w:themeColor="text2" w:themeShade="BF"/>
      <w:spacing w:val="5"/>
      <w:kern w:val="28"/>
      <w:sz w:val="52"/>
      <w:szCs w:val="52"/>
    </w:rPr>
  </w:style>
  <w:style w:type="character" w:customStyle="1" w:styleId="TitleChar">
    <w:name w:val="Title Char"/>
    <w:basedOn w:val="DefaultParagraphFont"/>
    <w:link w:val="Title"/>
    <w:rsid w:val="00E73CD1"/>
    <w:rPr>
      <w:rFonts w:ascii="Arial" w:eastAsiaTheme="majorEastAsia" w:hAnsi="Arial" w:cstheme="majorBidi"/>
      <w:color w:val="004F54" w:themeColor="text2" w:themeShade="BF"/>
      <w:spacing w:val="5"/>
      <w:kern w:val="28"/>
      <w:sz w:val="52"/>
      <w:szCs w:val="52"/>
      <w:lang w:eastAsia="ja-JP"/>
    </w:rPr>
  </w:style>
  <w:style w:type="paragraph" w:styleId="NoSpacing">
    <w:name w:val="No Spacing"/>
    <w:uiPriority w:val="1"/>
    <w:qFormat/>
    <w:rsid w:val="00E73CD1"/>
    <w:rPr>
      <w:rFonts w:ascii="Arial" w:hAnsi="Arial"/>
      <w:szCs w:val="24"/>
      <w:lang w:eastAsia="ja-JP"/>
    </w:rPr>
  </w:style>
  <w:style w:type="character" w:styleId="SubtleEmphasis">
    <w:name w:val="Subtle Emphasis"/>
    <w:basedOn w:val="DefaultParagraphFont"/>
    <w:uiPriority w:val="19"/>
    <w:qFormat/>
    <w:rsid w:val="00E73CD1"/>
    <w:rPr>
      <w:rFonts w:ascii="Arial" w:hAnsi="Arial"/>
      <w:i/>
      <w:iCs/>
      <w:color w:val="808080" w:themeColor="text1" w:themeTint="7F"/>
    </w:rPr>
  </w:style>
  <w:style w:type="character" w:styleId="IntenseEmphasis">
    <w:name w:val="Intense Emphasis"/>
    <w:basedOn w:val="DefaultParagraphFont"/>
    <w:uiPriority w:val="21"/>
    <w:qFormat/>
    <w:rsid w:val="00E73CD1"/>
    <w:rPr>
      <w:rFonts w:ascii="Arial" w:hAnsi="Arial"/>
      <w:b/>
      <w:bCs/>
      <w:i/>
      <w:iCs/>
      <w:color w:val="006A71" w:themeColor="accent1"/>
    </w:rPr>
  </w:style>
  <w:style w:type="paragraph" w:styleId="Quote">
    <w:name w:val="Quote"/>
    <w:basedOn w:val="Normal"/>
    <w:next w:val="Normal"/>
    <w:link w:val="QuoteChar"/>
    <w:uiPriority w:val="29"/>
    <w:qFormat/>
    <w:rsid w:val="00E73CD1"/>
    <w:rPr>
      <w:i/>
      <w:iCs/>
      <w:color w:val="000000" w:themeColor="text1"/>
    </w:rPr>
  </w:style>
  <w:style w:type="character" w:customStyle="1" w:styleId="QuoteChar">
    <w:name w:val="Quote Char"/>
    <w:basedOn w:val="DefaultParagraphFont"/>
    <w:link w:val="Quote"/>
    <w:uiPriority w:val="29"/>
    <w:rsid w:val="00E73CD1"/>
    <w:rPr>
      <w:rFonts w:ascii="Arial" w:hAnsi="Arial"/>
      <w:i/>
      <w:iCs/>
      <w:color w:val="000000" w:themeColor="text1"/>
      <w:szCs w:val="24"/>
      <w:lang w:eastAsia="ja-JP"/>
    </w:rPr>
  </w:style>
  <w:style w:type="paragraph" w:customStyle="1" w:styleId="StyleBodycopy11pt">
    <w:name w:val="Style Body copy + 11 pt"/>
    <w:basedOn w:val="Normal"/>
    <w:rsid w:val="00C7325C"/>
    <w:pPr>
      <w:suppressAutoHyphens/>
      <w:autoSpaceDE w:val="0"/>
      <w:autoSpaceDN w:val="0"/>
      <w:adjustRightInd w:val="0"/>
      <w:spacing w:before="120" w:after="80" w:line="240" w:lineRule="atLeast"/>
      <w:textAlignment w:val="center"/>
    </w:pPr>
    <w:rPr>
      <w:rFonts w:cs="ITC Franklin Gothic LT Medium"/>
      <w:color w:val="000000"/>
      <w:sz w:val="22"/>
      <w:szCs w:val="20"/>
      <w:lang w:val="en-GB"/>
    </w:rPr>
  </w:style>
  <w:style w:type="paragraph" w:customStyle="1" w:styleId="StyleBodycopy11ptBoldBackground1">
    <w:name w:val="Style Body copy + 11 pt Bold Background 1"/>
    <w:basedOn w:val="Normal"/>
    <w:rsid w:val="00C7325C"/>
    <w:pPr>
      <w:suppressAutoHyphens/>
      <w:autoSpaceDE w:val="0"/>
      <w:autoSpaceDN w:val="0"/>
      <w:adjustRightInd w:val="0"/>
      <w:spacing w:before="120" w:after="80" w:line="240" w:lineRule="atLeast"/>
      <w:textAlignment w:val="center"/>
    </w:pPr>
    <w:rPr>
      <w:rFonts w:cs="ITC Franklin Gothic LT Medium"/>
      <w:b/>
      <w:bCs/>
      <w:color w:val="FFFFFF" w:themeColor="background1"/>
      <w:sz w:val="22"/>
      <w:szCs w:val="20"/>
      <w:lang w:val="en-GB"/>
    </w:rPr>
  </w:style>
  <w:style w:type="paragraph" w:customStyle="1" w:styleId="EEHeader">
    <w:name w:val="EEHeader"/>
    <w:basedOn w:val="Header1"/>
    <w:link w:val="EEHeaderChar"/>
    <w:qFormat/>
    <w:rsid w:val="00E73CD1"/>
  </w:style>
  <w:style w:type="paragraph" w:customStyle="1" w:styleId="Headersub">
    <w:name w:val="Header sub"/>
    <w:basedOn w:val="Header1"/>
    <w:link w:val="HeadersubChar"/>
    <w:qFormat/>
    <w:rsid w:val="00E73CD1"/>
    <w:rPr>
      <w:rFonts w:cs="Arial"/>
      <w:color w:val="A6A6A6" w:themeColor="background1" w:themeShade="A6"/>
      <w:sz w:val="64"/>
      <w:szCs w:val="64"/>
    </w:rPr>
  </w:style>
  <w:style w:type="character" w:customStyle="1" w:styleId="Header1Char">
    <w:name w:val="Header1 Char"/>
    <w:basedOn w:val="DefaultParagraphFont"/>
    <w:link w:val="Header1"/>
    <w:rsid w:val="00E16AF4"/>
    <w:rPr>
      <w:rFonts w:ascii="Arial" w:hAnsi="Arial"/>
      <w:b/>
      <w:noProof/>
      <w:color w:val="000000"/>
      <w:sz w:val="76"/>
      <w:szCs w:val="72"/>
      <w:lang w:val="en-US" w:eastAsia="ja-JP"/>
    </w:rPr>
  </w:style>
  <w:style w:type="character" w:customStyle="1" w:styleId="EEHeaderChar">
    <w:name w:val="EEHeader Char"/>
    <w:basedOn w:val="Header1Char"/>
    <w:link w:val="EEHeader"/>
    <w:rsid w:val="00E73CD1"/>
    <w:rPr>
      <w:rFonts w:ascii="Arial" w:hAnsi="Arial"/>
      <w:b/>
      <w:noProof/>
      <w:color w:val="000000"/>
      <w:sz w:val="76"/>
      <w:szCs w:val="72"/>
      <w:lang w:val="en-US" w:eastAsia="ja-JP"/>
    </w:rPr>
  </w:style>
  <w:style w:type="paragraph" w:customStyle="1" w:styleId="EEBodyCopy">
    <w:name w:val="EEBody Copy"/>
    <w:basedOn w:val="Normal"/>
    <w:link w:val="EEBodyCopyChar"/>
    <w:qFormat/>
    <w:rsid w:val="0041303D"/>
    <w:pPr>
      <w:suppressAutoHyphens/>
      <w:autoSpaceDE w:val="0"/>
      <w:autoSpaceDN w:val="0"/>
      <w:adjustRightInd w:val="0"/>
      <w:spacing w:before="120" w:after="120"/>
      <w:textAlignment w:val="center"/>
    </w:pPr>
    <w:rPr>
      <w:rFonts w:cs="Arial"/>
      <w:color w:val="000000"/>
      <w:szCs w:val="22"/>
      <w:lang w:val="en-GB"/>
    </w:rPr>
  </w:style>
  <w:style w:type="character" w:customStyle="1" w:styleId="HeadersubChar">
    <w:name w:val="Header sub Char"/>
    <w:basedOn w:val="Header1Char"/>
    <w:link w:val="Headersub"/>
    <w:rsid w:val="00E73CD1"/>
    <w:rPr>
      <w:rFonts w:ascii="Arial" w:hAnsi="Arial" w:cs="Arial"/>
      <w:b/>
      <w:noProof/>
      <w:color w:val="A6A6A6" w:themeColor="background1" w:themeShade="A6"/>
      <w:sz w:val="64"/>
      <w:szCs w:val="64"/>
      <w:lang w:val="en-US" w:eastAsia="ja-JP"/>
    </w:rPr>
  </w:style>
  <w:style w:type="paragraph" w:customStyle="1" w:styleId="EEBullets">
    <w:name w:val="EEBullets"/>
    <w:basedOn w:val="EEBodyCopy"/>
    <w:link w:val="EEBulletsChar"/>
    <w:qFormat/>
    <w:rsid w:val="00C7325C"/>
    <w:pPr>
      <w:numPr>
        <w:numId w:val="46"/>
      </w:numPr>
      <w:ind w:left="714" w:hanging="357"/>
    </w:pPr>
  </w:style>
  <w:style w:type="character" w:customStyle="1" w:styleId="BalloonTextChar">
    <w:name w:val="Balloon Text Char"/>
    <w:basedOn w:val="DefaultParagraphFont"/>
    <w:link w:val="BalloonText"/>
    <w:rsid w:val="00C7325C"/>
    <w:rPr>
      <w:rFonts w:ascii="Tahoma" w:hAnsi="Tahoma" w:cs="Tahoma"/>
      <w:sz w:val="16"/>
      <w:szCs w:val="16"/>
      <w:lang w:eastAsia="ja-JP"/>
    </w:rPr>
  </w:style>
  <w:style w:type="character" w:customStyle="1" w:styleId="EEBodyCopyChar">
    <w:name w:val="EEBody Copy Char"/>
    <w:basedOn w:val="DefaultParagraphFont"/>
    <w:link w:val="EEBodyCopy"/>
    <w:rsid w:val="0041303D"/>
    <w:rPr>
      <w:rFonts w:ascii="Arial" w:hAnsi="Arial" w:cs="Arial"/>
      <w:color w:val="000000"/>
      <w:szCs w:val="22"/>
      <w:lang w:val="en-GB" w:eastAsia="ja-JP"/>
    </w:rPr>
  </w:style>
  <w:style w:type="table" w:customStyle="1" w:styleId="SRP">
    <w:name w:val="SRP"/>
    <w:basedOn w:val="TableNormal"/>
    <w:uiPriority w:val="99"/>
    <w:rsid w:val="004C057F"/>
    <w:rPr>
      <w:rFonts w:ascii="Arial" w:hAnsi="Arial"/>
    </w:rPr>
    <w:tblPr>
      <w:tblStyleRowBandSize w:val="1"/>
      <w:tblStyleCol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85" w:type="dxa"/>
        <w:bottom w:w="0" w:type="dxa"/>
        <w:right w:w="85" w:type="dxa"/>
      </w:tblCellMar>
    </w:tblPr>
    <w:tcPr>
      <w:shd w:val="clear" w:color="auto" w:fill="FFFFFF" w:themeFill="background1"/>
      <w:vAlign w:val="center"/>
    </w:tcPr>
    <w:tblStylePr w:type="firstRow">
      <w:rPr>
        <w:rFonts w:ascii="Arial" w:hAnsi="Arial"/>
        <w:b/>
        <w:color w:val="FFFFFF" w:themeColor="background1"/>
        <w:sz w:val="20"/>
      </w:rPr>
      <w:tblPr/>
      <w:tcPr>
        <w:shd w:val="clear" w:color="auto" w:fill="006A71" w:themeFill="accent1"/>
      </w:tcPr>
    </w:tblStylePr>
    <w:tblStylePr w:type="band1Horz">
      <w:rPr>
        <w:rFonts w:asciiTheme="minorHAnsi" w:hAnsiTheme="minorHAnsi"/>
        <w:sz w:val="20"/>
      </w:rPr>
      <w:tblPr/>
      <w:tcPr>
        <w:shd w:val="clear" w:color="auto" w:fill="D9D9D9" w:themeFill="background1" w:themeFillShade="D9"/>
      </w:tcPr>
    </w:tblStylePr>
    <w:tblStylePr w:type="band2Horz">
      <w:rPr>
        <w:color w:val="auto"/>
      </w:rPr>
      <w:tblPr/>
      <w:tcPr>
        <w:shd w:val="clear" w:color="auto" w:fill="F2F2F2" w:themeFill="background1" w:themeFillShade="F2"/>
      </w:tcPr>
    </w:tblStylePr>
  </w:style>
  <w:style w:type="character" w:customStyle="1" w:styleId="EEBulletsChar">
    <w:name w:val="EEBullets Char"/>
    <w:basedOn w:val="DefaultParagraphFont"/>
    <w:link w:val="EEBullets"/>
    <w:rsid w:val="00C7325C"/>
    <w:rPr>
      <w:rFonts w:ascii="Arial" w:hAnsi="Arial" w:cs="Arial"/>
      <w:color w:val="000000"/>
      <w:szCs w:val="22"/>
      <w:lang w:val="en-GB" w:eastAsia="ja-JP"/>
    </w:rPr>
  </w:style>
  <w:style w:type="table" w:customStyle="1" w:styleId="EEGreytable">
    <w:name w:val="EEGrey table"/>
    <w:basedOn w:val="TableNormal"/>
    <w:uiPriority w:val="99"/>
    <w:rsid w:val="00A35748"/>
    <w:rPr>
      <w:rFonts w:ascii="Arial" w:hAnsi="Arial"/>
    </w:rPr>
    <w:tblPr>
      <w:tblInd w:w="113" w:type="dxa"/>
      <w:tblBorders>
        <w:top w:val="single" w:sz="4" w:space="0" w:color="807F83" w:themeColor="accent4"/>
        <w:left w:val="single" w:sz="4" w:space="0" w:color="807F83" w:themeColor="accent4"/>
        <w:bottom w:val="single" w:sz="4" w:space="0" w:color="807F83" w:themeColor="accent4"/>
        <w:right w:val="single" w:sz="4" w:space="0" w:color="807F83" w:themeColor="accent4"/>
        <w:insideH w:val="single" w:sz="4" w:space="0" w:color="807F83" w:themeColor="accent4"/>
        <w:insideV w:val="single" w:sz="4" w:space="0" w:color="807F83" w:themeColor="accent4"/>
      </w:tblBorders>
      <w:tblCellMar>
        <w:top w:w="0" w:type="dxa"/>
        <w:left w:w="108" w:type="dxa"/>
        <w:bottom w:w="0" w:type="dxa"/>
        <w:right w:w="108" w:type="dxa"/>
      </w:tblCellMar>
    </w:tblPr>
    <w:tcPr>
      <w:shd w:val="clear" w:color="auto" w:fill="FFFFFF" w:themeFill="background1"/>
    </w:tcPr>
    <w:tblStylePr w:type="firstRow">
      <w:rPr>
        <w:rFonts w:ascii="Arial" w:hAnsi="Arial"/>
        <w:b/>
        <w:color w:val="FFFFFF" w:themeColor="background1"/>
        <w:sz w:val="20"/>
      </w:rPr>
      <w:tblPr/>
      <w:tcPr>
        <w:shd w:val="clear" w:color="auto" w:fill="807F83" w:themeFill="accent4"/>
      </w:tcPr>
    </w:tblStylePr>
  </w:style>
  <w:style w:type="paragraph" w:styleId="ListParagraph">
    <w:name w:val="List Paragraph"/>
    <w:basedOn w:val="Normal"/>
    <w:link w:val="ListParagraphChar"/>
    <w:uiPriority w:val="34"/>
    <w:qFormat/>
    <w:rsid w:val="00A35748"/>
    <w:pPr>
      <w:ind w:left="720"/>
      <w:contextualSpacing/>
    </w:pPr>
  </w:style>
  <w:style w:type="paragraph" w:styleId="TOCHeading">
    <w:name w:val="TOC Heading"/>
    <w:basedOn w:val="Heading1"/>
    <w:next w:val="Normal"/>
    <w:uiPriority w:val="39"/>
    <w:unhideWhenUsed/>
    <w:qFormat/>
    <w:rsid w:val="00CB689C"/>
    <w:pPr>
      <w:keepNext/>
      <w:keepLines/>
      <w:spacing w:before="480" w:after="0" w:line="276" w:lineRule="auto"/>
      <w:outlineLvl w:val="9"/>
    </w:pPr>
    <w:rPr>
      <w:rFonts w:asciiTheme="majorHAnsi" w:eastAsiaTheme="majorEastAsia" w:hAnsiTheme="majorHAnsi" w:cstheme="majorBidi"/>
      <w:bCs/>
      <w:sz w:val="28"/>
      <w:szCs w:val="28"/>
      <w:lang w:val="en-US"/>
    </w:rPr>
  </w:style>
  <w:style w:type="table" w:styleId="LightList-Accent6">
    <w:name w:val="Light List Accent 6"/>
    <w:basedOn w:val="TableNormal"/>
    <w:uiPriority w:val="61"/>
    <w:rsid w:val="00CB689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Heading1Char">
    <w:name w:val="Heading 1 Char"/>
    <w:basedOn w:val="DefaultParagraphFont"/>
    <w:link w:val="Heading1"/>
    <w:uiPriority w:val="9"/>
    <w:rsid w:val="00C7325C"/>
    <w:rPr>
      <w:rFonts w:ascii="Arial Bold" w:hAnsi="Arial Bold" w:cs="Arial"/>
      <w:b/>
      <w:color w:val="004F54" w:themeColor="accent1" w:themeShade="BF"/>
      <w:sz w:val="26"/>
      <w:szCs w:val="26"/>
      <w:lang w:val="en-GB" w:eastAsia="ja-JP"/>
    </w:rPr>
  </w:style>
  <w:style w:type="paragraph" w:styleId="FootnoteText">
    <w:name w:val="footnote text"/>
    <w:aliases w:val="AR Footnote Text,ALTS FOOTNOTE,(NECG) Footnote Text,Note de bas de page Car5,Note de bas de page Car4 Car,Note de bas de page Car4 Car Car Car Car Car Car Car  Car,Note de bas de page Car4 Car Car,Note de bas de page Car4,AR Footnote Tex"/>
    <w:basedOn w:val="Normal"/>
    <w:link w:val="FootnoteTextChar"/>
    <w:uiPriority w:val="99"/>
    <w:qFormat/>
    <w:rsid w:val="0041303D"/>
    <w:rPr>
      <w:rFonts w:asciiTheme="minorHAnsi" w:hAnsiTheme="minorHAnsi"/>
      <w:sz w:val="16"/>
      <w:szCs w:val="20"/>
    </w:rPr>
  </w:style>
  <w:style w:type="character" w:customStyle="1" w:styleId="FootnoteTextChar">
    <w:name w:val="Footnote Text Char"/>
    <w:aliases w:val="AR Footnote Text Char,ALTS FOOTNOTE Char,(NECG) Footnote Text Char,Note de bas de page Car5 Char,Note de bas de page Car4 Car Char,Note de bas de page Car4 Car Car Car Car Car Car Car  Car Char,Note de bas de page Car4 Car Car Char"/>
    <w:basedOn w:val="DefaultParagraphFont"/>
    <w:link w:val="FootnoteText"/>
    <w:uiPriority w:val="99"/>
    <w:rsid w:val="0041303D"/>
    <w:rPr>
      <w:rFonts w:asciiTheme="minorHAnsi" w:hAnsiTheme="minorHAnsi"/>
      <w:sz w:val="16"/>
      <w:lang w:eastAsia="ja-JP"/>
    </w:rPr>
  </w:style>
  <w:style w:type="character" w:styleId="FootnoteReference">
    <w:name w:val="footnote reference"/>
    <w:aliases w:val="(NECG) Footnote Reference,(NECG) Footnote Reference1,(NECG) Footnote Reference2,o,Style 3,Style 12,fr,Appel note de bas de p,Style 124,(NECG) Footnote Reference3,(NECG) Footnote Reference4,(NECG) Footnote Reference5,Style 6 + 12 pt"/>
    <w:uiPriority w:val="99"/>
    <w:rsid w:val="002B514B"/>
    <w:rPr>
      <w:vertAlign w:val="superscript"/>
    </w:rPr>
  </w:style>
  <w:style w:type="character" w:customStyle="1" w:styleId="FooterChar">
    <w:name w:val="Footer Char"/>
    <w:basedOn w:val="DefaultParagraphFont"/>
    <w:link w:val="Footer"/>
    <w:rsid w:val="002B514B"/>
    <w:rPr>
      <w:rFonts w:ascii="Arial" w:hAnsi="Arial"/>
      <w:sz w:val="18"/>
      <w:szCs w:val="18"/>
      <w:lang w:eastAsia="ja-JP"/>
    </w:rPr>
  </w:style>
  <w:style w:type="character" w:customStyle="1" w:styleId="HeaderChar">
    <w:name w:val="Header Char"/>
    <w:basedOn w:val="DefaultParagraphFont"/>
    <w:link w:val="Header"/>
    <w:rsid w:val="002B514B"/>
    <w:rPr>
      <w:rFonts w:ascii="Arial" w:hAnsi="Arial"/>
      <w:szCs w:val="24"/>
      <w:lang w:eastAsia="ja-JP"/>
    </w:rPr>
  </w:style>
  <w:style w:type="paragraph" w:styleId="Caption">
    <w:name w:val="caption"/>
    <w:basedOn w:val="Normal"/>
    <w:next w:val="Normal"/>
    <w:uiPriority w:val="35"/>
    <w:unhideWhenUsed/>
    <w:qFormat/>
    <w:rsid w:val="00C7325C"/>
    <w:pPr>
      <w:spacing w:before="240" w:after="200"/>
    </w:pPr>
    <w:rPr>
      <w:rFonts w:eastAsia="Times New Roman"/>
      <w:b/>
      <w:bCs/>
      <w:color w:val="006A71"/>
      <w:sz w:val="22"/>
      <w:szCs w:val="18"/>
      <w:lang w:eastAsia="en-AU"/>
    </w:rPr>
  </w:style>
  <w:style w:type="table" w:styleId="LightList-Accent4">
    <w:name w:val="Light List Accent 4"/>
    <w:basedOn w:val="TableNormal"/>
    <w:uiPriority w:val="61"/>
    <w:rsid w:val="00302547"/>
    <w:tblPr>
      <w:tblStyleRowBandSize w:val="1"/>
      <w:tblStyleColBandSize w:val="1"/>
      <w:tblInd w:w="0" w:type="dxa"/>
      <w:tblBorders>
        <w:top w:val="single" w:sz="8" w:space="0" w:color="807F83" w:themeColor="accent4"/>
        <w:left w:val="single" w:sz="8" w:space="0" w:color="807F83" w:themeColor="accent4"/>
        <w:bottom w:val="single" w:sz="8" w:space="0" w:color="807F83" w:themeColor="accent4"/>
        <w:right w:val="single" w:sz="8" w:space="0" w:color="807F83"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7F83" w:themeFill="accent4"/>
      </w:tcPr>
    </w:tblStylePr>
    <w:tblStylePr w:type="lastRow">
      <w:pPr>
        <w:spacing w:before="0" w:after="0" w:line="240" w:lineRule="auto"/>
      </w:pPr>
      <w:rPr>
        <w:b/>
        <w:bCs/>
      </w:rPr>
      <w:tblPr/>
      <w:tcPr>
        <w:tcBorders>
          <w:top w:val="double" w:sz="6" w:space="0" w:color="807F83" w:themeColor="accent4"/>
          <w:left w:val="single" w:sz="8" w:space="0" w:color="807F83" w:themeColor="accent4"/>
          <w:bottom w:val="single" w:sz="8" w:space="0" w:color="807F83" w:themeColor="accent4"/>
          <w:right w:val="single" w:sz="8" w:space="0" w:color="807F83" w:themeColor="accent4"/>
        </w:tcBorders>
      </w:tcPr>
    </w:tblStylePr>
    <w:tblStylePr w:type="firstCol">
      <w:rPr>
        <w:b/>
        <w:bCs/>
      </w:rPr>
    </w:tblStylePr>
    <w:tblStylePr w:type="lastCol">
      <w:rPr>
        <w:b/>
        <w:bCs/>
      </w:rPr>
    </w:tblStylePr>
    <w:tblStylePr w:type="band1Vert">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tblStylePr w:type="band1Horz">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style>
  <w:style w:type="table" w:styleId="LightList-Accent2">
    <w:name w:val="Light List Accent 2"/>
    <w:basedOn w:val="TableNormal"/>
    <w:uiPriority w:val="61"/>
    <w:rsid w:val="00302547"/>
    <w:tblPr>
      <w:tblStyleRowBandSize w:val="1"/>
      <w:tblStyleColBandSize w:val="1"/>
      <w:tblInd w:w="0" w:type="dxa"/>
      <w:tblBorders>
        <w:top w:val="single" w:sz="8" w:space="0" w:color="F58025" w:themeColor="accent2"/>
        <w:left w:val="single" w:sz="8" w:space="0" w:color="F58025" w:themeColor="accent2"/>
        <w:bottom w:val="single" w:sz="8" w:space="0" w:color="F58025" w:themeColor="accent2"/>
        <w:right w:val="single" w:sz="8" w:space="0" w:color="F58025"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58025" w:themeFill="accent2"/>
      </w:tcPr>
    </w:tblStylePr>
    <w:tblStylePr w:type="lastRow">
      <w:pPr>
        <w:spacing w:before="0" w:after="0" w:line="240" w:lineRule="auto"/>
      </w:pPr>
      <w:rPr>
        <w:b/>
        <w:bCs/>
      </w:rPr>
      <w:tblPr/>
      <w:tcPr>
        <w:tcBorders>
          <w:top w:val="double" w:sz="6" w:space="0" w:color="F58025" w:themeColor="accent2"/>
          <w:left w:val="single" w:sz="8" w:space="0" w:color="F58025" w:themeColor="accent2"/>
          <w:bottom w:val="single" w:sz="8" w:space="0" w:color="F58025" w:themeColor="accent2"/>
          <w:right w:val="single" w:sz="8" w:space="0" w:color="F58025" w:themeColor="accent2"/>
        </w:tcBorders>
      </w:tcPr>
    </w:tblStylePr>
    <w:tblStylePr w:type="firstCol">
      <w:rPr>
        <w:b/>
        <w:bCs/>
      </w:rPr>
    </w:tblStylePr>
    <w:tblStylePr w:type="lastCol">
      <w:rPr>
        <w:b/>
        <w:bCs/>
      </w:rPr>
    </w:tblStylePr>
    <w:tblStylePr w:type="band1Vert">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tblStylePr w:type="band1Horz">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style>
  <w:style w:type="paragraph" w:styleId="TOC1">
    <w:name w:val="toc 1"/>
    <w:basedOn w:val="Normal"/>
    <w:next w:val="Normal"/>
    <w:autoRedefine/>
    <w:uiPriority w:val="39"/>
    <w:rsid w:val="00DA0492"/>
    <w:pPr>
      <w:spacing w:after="100"/>
    </w:pPr>
  </w:style>
  <w:style w:type="character" w:styleId="Hyperlink">
    <w:name w:val="Hyperlink"/>
    <w:basedOn w:val="DefaultParagraphFont"/>
    <w:uiPriority w:val="99"/>
    <w:unhideWhenUsed/>
    <w:rsid w:val="00DA0492"/>
    <w:rPr>
      <w:color w:val="A30046" w:themeColor="hyperlink"/>
      <w:u w:val="single"/>
    </w:rPr>
  </w:style>
  <w:style w:type="character" w:styleId="CommentReference">
    <w:name w:val="annotation reference"/>
    <w:basedOn w:val="DefaultParagraphFont"/>
    <w:rsid w:val="000B2F20"/>
    <w:rPr>
      <w:sz w:val="16"/>
      <w:szCs w:val="16"/>
    </w:rPr>
  </w:style>
  <w:style w:type="paragraph" w:styleId="CommentText">
    <w:name w:val="annotation text"/>
    <w:basedOn w:val="Normal"/>
    <w:link w:val="CommentTextChar"/>
    <w:rsid w:val="000B2F20"/>
    <w:rPr>
      <w:szCs w:val="20"/>
    </w:rPr>
  </w:style>
  <w:style w:type="character" w:customStyle="1" w:styleId="CommentTextChar">
    <w:name w:val="Comment Text Char"/>
    <w:basedOn w:val="DefaultParagraphFont"/>
    <w:link w:val="CommentText"/>
    <w:rsid w:val="000B2F20"/>
    <w:rPr>
      <w:rFonts w:ascii="Arial" w:hAnsi="Arial"/>
      <w:lang w:eastAsia="ja-JP"/>
    </w:rPr>
  </w:style>
  <w:style w:type="paragraph" w:styleId="CommentSubject">
    <w:name w:val="annotation subject"/>
    <w:basedOn w:val="CommentText"/>
    <w:next w:val="CommentText"/>
    <w:link w:val="CommentSubjectChar"/>
    <w:rsid w:val="000B2F20"/>
    <w:rPr>
      <w:b/>
      <w:bCs/>
    </w:rPr>
  </w:style>
  <w:style w:type="character" w:customStyle="1" w:styleId="CommentSubjectChar">
    <w:name w:val="Comment Subject Char"/>
    <w:basedOn w:val="CommentTextChar"/>
    <w:link w:val="CommentSubject"/>
    <w:rsid w:val="000B2F20"/>
    <w:rPr>
      <w:rFonts w:ascii="Arial" w:hAnsi="Arial"/>
      <w:b/>
      <w:bCs/>
      <w:lang w:eastAsia="ja-JP"/>
    </w:rPr>
  </w:style>
  <w:style w:type="paragraph" w:styleId="Revision">
    <w:name w:val="Revision"/>
    <w:hidden/>
    <w:uiPriority w:val="99"/>
    <w:semiHidden/>
    <w:rsid w:val="00A277C1"/>
    <w:rPr>
      <w:rFonts w:ascii="Arial" w:hAnsi="Arial"/>
      <w:szCs w:val="24"/>
      <w:lang w:eastAsia="ja-JP"/>
    </w:rPr>
  </w:style>
  <w:style w:type="paragraph" w:customStyle="1" w:styleId="ResetHeading3">
    <w:name w:val="Reset Heading 3"/>
    <w:basedOn w:val="Heading3"/>
    <w:next w:val="Normal"/>
    <w:autoRedefine/>
    <w:qFormat/>
    <w:rsid w:val="00307336"/>
    <w:pPr>
      <w:keepNext/>
      <w:keepLines/>
      <w:tabs>
        <w:tab w:val="left" w:pos="0"/>
        <w:tab w:val="right" w:pos="9072"/>
      </w:tabs>
      <w:suppressAutoHyphens w:val="0"/>
      <w:autoSpaceDE/>
      <w:autoSpaceDN/>
      <w:adjustRightInd/>
      <w:spacing w:before="240" w:after="120" w:line="240" w:lineRule="auto"/>
      <w:textAlignment w:val="auto"/>
    </w:pPr>
    <w:rPr>
      <w:rFonts w:eastAsia="Cambria" w:cs="Calibri"/>
      <w:bCs/>
      <w:color w:val="0069AB"/>
      <w:szCs w:val="26"/>
      <w:lang w:val="en-US" w:eastAsia="en-US"/>
    </w:rPr>
  </w:style>
  <w:style w:type="paragraph" w:customStyle="1" w:styleId="ResetText">
    <w:name w:val="Reset Text"/>
    <w:basedOn w:val="Normal"/>
    <w:qFormat/>
    <w:rsid w:val="00307336"/>
    <w:pPr>
      <w:spacing w:after="120"/>
      <w:jc w:val="both"/>
    </w:pPr>
    <w:rPr>
      <w:rFonts w:eastAsia="Cambria"/>
      <w:color w:val="000000" w:themeColor="text1"/>
      <w:sz w:val="18"/>
      <w:lang w:val="en-US" w:eastAsia="en-US"/>
    </w:rPr>
  </w:style>
  <w:style w:type="paragraph" w:styleId="TOC2">
    <w:name w:val="toc 2"/>
    <w:basedOn w:val="Normal"/>
    <w:next w:val="Normal"/>
    <w:autoRedefine/>
    <w:uiPriority w:val="39"/>
    <w:rsid w:val="00EA548F"/>
    <w:pPr>
      <w:spacing w:after="100"/>
      <w:ind w:left="200"/>
    </w:pPr>
  </w:style>
  <w:style w:type="paragraph" w:customStyle="1" w:styleId="StyleHyphenhangLeft55mm">
    <w:name w:val="Style Hyphen hang + Left:  55 mm"/>
    <w:basedOn w:val="Normal"/>
    <w:rsid w:val="00AD6BFC"/>
    <w:pPr>
      <w:numPr>
        <w:numId w:val="8"/>
      </w:numPr>
      <w:tabs>
        <w:tab w:val="left" w:pos="1531"/>
      </w:tabs>
      <w:spacing w:after="80"/>
      <w:ind w:left="1531" w:hanging="227"/>
      <w:jc w:val="both"/>
    </w:pPr>
    <w:rPr>
      <w:rFonts w:eastAsia="Times New Roman"/>
      <w:sz w:val="18"/>
      <w:szCs w:val="18"/>
      <w:lang w:eastAsia="en-AU"/>
    </w:rPr>
  </w:style>
  <w:style w:type="paragraph" w:customStyle="1" w:styleId="Default">
    <w:name w:val="Default"/>
    <w:rsid w:val="00AD6BFC"/>
    <w:pPr>
      <w:autoSpaceDE w:val="0"/>
      <w:autoSpaceDN w:val="0"/>
      <w:adjustRightInd w:val="0"/>
    </w:pPr>
    <w:rPr>
      <w:rFonts w:ascii="Arial" w:eastAsia="Times New Roman" w:hAnsi="Arial" w:cs="Arial"/>
    </w:rPr>
  </w:style>
  <w:style w:type="paragraph" w:customStyle="1" w:styleId="NER-RC-List-2-MNum">
    <w:name w:val="NER-RC-List-2-MNum"/>
    <w:basedOn w:val="Normal"/>
    <w:uiPriority w:val="99"/>
    <w:rsid w:val="00AD6BFC"/>
    <w:pPr>
      <w:tabs>
        <w:tab w:val="left" w:pos="2268"/>
      </w:tabs>
      <w:autoSpaceDE w:val="0"/>
      <w:autoSpaceDN w:val="0"/>
      <w:adjustRightInd w:val="0"/>
      <w:spacing w:before="120" w:after="120"/>
      <w:ind w:left="2268" w:hanging="567"/>
      <w:jc w:val="both"/>
    </w:pPr>
    <w:rPr>
      <w:rFonts w:ascii="Times New Roman" w:eastAsiaTheme="minorEastAsia" w:hAnsi="Times New Roman"/>
      <w:color w:val="000000"/>
      <w:sz w:val="24"/>
      <w:lang w:eastAsia="en-AU"/>
    </w:rPr>
  </w:style>
  <w:style w:type="paragraph" w:customStyle="1" w:styleId="NER-RC-List-3-MNum">
    <w:name w:val="NER-RC-List-3-MNum"/>
    <w:basedOn w:val="Normal"/>
    <w:uiPriority w:val="99"/>
    <w:rsid w:val="00AD6BFC"/>
    <w:pPr>
      <w:tabs>
        <w:tab w:val="left" w:pos="2835"/>
      </w:tabs>
      <w:autoSpaceDE w:val="0"/>
      <w:autoSpaceDN w:val="0"/>
      <w:adjustRightInd w:val="0"/>
      <w:spacing w:before="120" w:after="120"/>
      <w:ind w:left="2835" w:hanging="567"/>
      <w:jc w:val="both"/>
    </w:pPr>
    <w:rPr>
      <w:rFonts w:ascii="Times New Roman" w:eastAsiaTheme="minorEastAsia" w:hAnsi="Times New Roman"/>
      <w:color w:val="000000"/>
      <w:sz w:val="24"/>
      <w:lang w:eastAsia="en-AU"/>
    </w:rPr>
  </w:style>
  <w:style w:type="paragraph" w:customStyle="1" w:styleId="NER-RC-Text-In-2">
    <w:name w:val="NER-RC-Text-In-2"/>
    <w:basedOn w:val="Normal"/>
    <w:uiPriority w:val="99"/>
    <w:rsid w:val="00AD6BFC"/>
    <w:pPr>
      <w:autoSpaceDE w:val="0"/>
      <w:autoSpaceDN w:val="0"/>
      <w:adjustRightInd w:val="0"/>
      <w:spacing w:before="120" w:after="120"/>
      <w:ind w:left="2268"/>
      <w:jc w:val="both"/>
    </w:pPr>
    <w:rPr>
      <w:rFonts w:ascii="Times New Roman" w:eastAsiaTheme="minorEastAsia" w:hAnsi="Times New Roman"/>
      <w:color w:val="000000"/>
      <w:sz w:val="24"/>
      <w:lang w:eastAsia="en-AU"/>
    </w:rPr>
  </w:style>
  <w:style w:type="character" w:customStyle="1" w:styleId="EM-Bold">
    <w:name w:val="EM-Bold"/>
    <w:uiPriority w:val="99"/>
    <w:rsid w:val="00AD6BFC"/>
    <w:rPr>
      <w:b/>
      <w:w w:val="100"/>
    </w:rPr>
  </w:style>
  <w:style w:type="paragraph" w:customStyle="1" w:styleId="medianeutralstyle">
    <w:name w:val="medianeutralstyle"/>
    <w:basedOn w:val="Normal"/>
    <w:rsid w:val="00AD6BFC"/>
    <w:pPr>
      <w:spacing w:after="250"/>
    </w:pPr>
    <w:rPr>
      <w:rFonts w:eastAsia="Times New Roman" w:cs="Arial"/>
      <w:sz w:val="24"/>
      <w:lang w:eastAsia="en-AU"/>
    </w:rPr>
  </w:style>
  <w:style w:type="paragraph" w:customStyle="1" w:styleId="Tabletext">
    <w:name w:val="Table text"/>
    <w:aliases w:val="(Alt + t)"/>
    <w:basedOn w:val="Normal"/>
    <w:link w:val="TabletextChar"/>
    <w:qFormat/>
    <w:rsid w:val="00AD6BFC"/>
    <w:pPr>
      <w:tabs>
        <w:tab w:val="left" w:pos="3969"/>
      </w:tabs>
      <w:spacing w:before="80" w:after="80" w:line="240" w:lineRule="exact"/>
    </w:pPr>
    <w:rPr>
      <w:rFonts w:eastAsia="Times New Roman"/>
      <w:sz w:val="18"/>
      <w:szCs w:val="20"/>
      <w:lang w:eastAsia="en-AU"/>
    </w:rPr>
  </w:style>
  <w:style w:type="character" w:customStyle="1" w:styleId="TabletextChar">
    <w:name w:val="Table text Char"/>
    <w:aliases w:val="(Alt + t) Char Char"/>
    <w:basedOn w:val="DefaultParagraphFont"/>
    <w:link w:val="Tabletext"/>
    <w:rsid w:val="00AD6BFC"/>
    <w:rPr>
      <w:rFonts w:ascii="Arial" w:eastAsia="Times New Roman" w:hAnsi="Arial"/>
      <w:sz w:val="18"/>
    </w:rPr>
  </w:style>
  <w:style w:type="paragraph" w:customStyle="1" w:styleId="ResetTableFiguretitle">
    <w:name w:val="Reset Table/Figure title"/>
    <w:autoRedefine/>
    <w:qFormat/>
    <w:rsid w:val="00AD6BFC"/>
    <w:pPr>
      <w:keepNext/>
      <w:tabs>
        <w:tab w:val="left" w:pos="4253"/>
      </w:tabs>
      <w:spacing w:before="200" w:after="120"/>
    </w:pPr>
    <w:rPr>
      <w:rFonts w:ascii="Arial" w:eastAsia="Cambria" w:hAnsi="Arial" w:cs="Arial"/>
      <w:b/>
      <w:color w:val="000000" w:themeColor="text1"/>
      <w:sz w:val="18"/>
      <w:szCs w:val="22"/>
      <w:lang w:val="en-US" w:eastAsia="en-US"/>
    </w:rPr>
  </w:style>
  <w:style w:type="paragraph" w:customStyle="1" w:styleId="Bulletnormal">
    <w:name w:val="Bullet normal"/>
    <w:basedOn w:val="ListParagraph"/>
    <w:link w:val="BulletnormalChar"/>
    <w:qFormat/>
    <w:rsid w:val="00AD6BFC"/>
    <w:pPr>
      <w:numPr>
        <w:numId w:val="10"/>
      </w:numPr>
      <w:tabs>
        <w:tab w:val="left" w:pos="142"/>
      </w:tabs>
      <w:spacing w:before="120" w:after="120" w:line="259" w:lineRule="auto"/>
      <w:ind w:left="142" w:hanging="142"/>
    </w:pPr>
    <w:rPr>
      <w:rFonts w:ascii="Cambridge Round" w:eastAsiaTheme="minorHAnsi" w:hAnsi="Cambridge Round" w:cstheme="minorBidi"/>
      <w:sz w:val="17"/>
      <w:szCs w:val="17"/>
      <w:lang w:eastAsia="en-US"/>
    </w:rPr>
  </w:style>
  <w:style w:type="character" w:customStyle="1" w:styleId="BulletnormalChar">
    <w:name w:val="Bullet normal Char"/>
    <w:basedOn w:val="DefaultParagraphFont"/>
    <w:link w:val="Bulletnormal"/>
    <w:rsid w:val="00AD6BFC"/>
    <w:rPr>
      <w:rFonts w:ascii="Cambridge Round" w:eastAsiaTheme="minorHAnsi" w:hAnsi="Cambridge Round" w:cstheme="minorBidi"/>
      <w:sz w:val="17"/>
      <w:szCs w:val="17"/>
      <w:lang w:eastAsia="en-US"/>
    </w:rPr>
  </w:style>
  <w:style w:type="table" w:customStyle="1" w:styleId="TableGrid4">
    <w:name w:val="Table Grid4"/>
    <w:basedOn w:val="TableNormal"/>
    <w:next w:val="TableGrid"/>
    <w:rsid w:val="00AD6BFC"/>
    <w:rPr>
      <w:rFonts w:ascii="Cambridge Round Light" w:eastAsiaTheme="minorHAnsi" w:hAnsi="Cambridge Round Light" w:cstheme="minorBidi"/>
      <w:color w:val="FFFFFF" w:themeColor="background1"/>
      <w:sz w:val="18"/>
      <w:szCs w:val="22"/>
      <w:lang w:eastAsia="en-US"/>
    </w:rPr>
    <w:tblPr>
      <w:tblStyleRowBandSize w:val="1"/>
      <w:tblInd w:w="0" w:type="dxa"/>
      <w:tblCellMar>
        <w:top w:w="0" w:type="dxa"/>
        <w:left w:w="108" w:type="dxa"/>
        <w:bottom w:w="0" w:type="dxa"/>
        <w:right w:w="108" w:type="dxa"/>
      </w:tblCellMar>
    </w:tblPr>
    <w:tcPr>
      <w:shd w:val="clear" w:color="auto" w:fill="FFFFFF" w:themeFill="background1"/>
      <w:tcMar>
        <w:left w:w="0" w:type="dxa"/>
        <w:right w:w="57" w:type="dxa"/>
      </w:tcMar>
      <w:vAlign w:val="center"/>
    </w:tcPr>
    <w:tblStylePr w:type="firstRow">
      <w:pPr>
        <w:wordWrap/>
        <w:spacing w:beforeLines="0" w:beforeAutospacing="0" w:afterLines="0" w:afterAutospacing="0" w:line="240" w:lineRule="auto"/>
        <w:ind w:leftChars="0" w:left="0" w:rightChars="0" w:right="0" w:firstLineChars="0" w:firstLine="0"/>
        <w:jc w:val="center"/>
      </w:pPr>
      <w:rPr>
        <w:rFonts w:ascii="Cambridge Round Light" w:hAnsi="Cambridge Round Light"/>
        <w:color w:val="FFFFFF" w:themeColor="background1"/>
        <w:sz w:val="20"/>
      </w:rPr>
      <w:tblPr/>
      <w:tcPr>
        <w:shd w:val="clear" w:color="auto" w:fill="0065A6"/>
      </w:tcPr>
    </w:tblStylePr>
    <w:tblStylePr w:type="firstCol">
      <w:pPr>
        <w:jc w:val="left"/>
      </w:pPr>
    </w:tblStylePr>
    <w:tblStylePr w:type="band1Horz">
      <w:pPr>
        <w:jc w:val="right"/>
      </w:pPr>
      <w:rPr>
        <w:rFonts w:ascii="Cambridge Round Light" w:hAnsi="Cambridge Round Light"/>
        <w:color w:val="FFFFFF" w:themeColor="background1"/>
        <w:sz w:val="18"/>
      </w:rPr>
      <w:tblPr/>
      <w:tcPr>
        <w:shd w:val="clear" w:color="auto" w:fill="AFFAFF" w:themeFill="accent1" w:themeFillTint="33"/>
      </w:tcPr>
    </w:tblStylePr>
    <w:tblStylePr w:type="band2Horz">
      <w:pPr>
        <w:jc w:val="right"/>
      </w:pPr>
      <w:rPr>
        <w:rFonts w:ascii="Cambridge Round Light" w:hAnsi="Cambridge Round Light"/>
        <w:color w:val="FFFFFF" w:themeColor="background1"/>
        <w:sz w:val="18"/>
      </w:rPr>
      <w:tblPr/>
      <w:tcPr>
        <w:shd w:val="clear" w:color="auto" w:fill="10F0FF" w:themeFill="accent1" w:themeFillTint="99"/>
      </w:tcPr>
    </w:tblStylePr>
  </w:style>
  <w:style w:type="paragraph" w:customStyle="1" w:styleId="Normaltableleft">
    <w:name w:val="Normal (table left)"/>
    <w:basedOn w:val="Normal"/>
    <w:link w:val="NormaltableleftChar"/>
    <w:qFormat/>
    <w:rsid w:val="00891E6D"/>
    <w:pPr>
      <w:spacing w:before="20" w:after="20"/>
    </w:pPr>
    <w:rPr>
      <w:rFonts w:ascii="Cambridge Round" w:eastAsiaTheme="minorHAnsi" w:hAnsi="Cambridge Round" w:cstheme="minorBidi"/>
      <w:color w:val="000000" w:themeColor="text1"/>
      <w:sz w:val="18"/>
      <w:szCs w:val="22"/>
      <w:lang w:eastAsia="en-AU"/>
    </w:rPr>
  </w:style>
  <w:style w:type="paragraph" w:customStyle="1" w:styleId="Normaltableheadertext">
    <w:name w:val="Normal (table header text)"/>
    <w:basedOn w:val="Normaltableleft"/>
    <w:link w:val="NormaltableheadertextChar"/>
    <w:qFormat/>
    <w:rsid w:val="00891E6D"/>
    <w:pPr>
      <w:jc w:val="center"/>
    </w:pPr>
    <w:rPr>
      <w:color w:val="FFFFFF" w:themeColor="background1"/>
    </w:rPr>
  </w:style>
  <w:style w:type="character" w:customStyle="1" w:styleId="NormaltableleftChar">
    <w:name w:val="Normal (table left) Char"/>
    <w:basedOn w:val="DefaultParagraphFont"/>
    <w:link w:val="Normaltableleft"/>
    <w:rsid w:val="00891E6D"/>
    <w:rPr>
      <w:rFonts w:ascii="Cambridge Round" w:eastAsiaTheme="minorHAnsi" w:hAnsi="Cambridge Round" w:cstheme="minorBidi"/>
      <w:color w:val="000000" w:themeColor="text1"/>
      <w:sz w:val="18"/>
      <w:szCs w:val="22"/>
    </w:rPr>
  </w:style>
  <w:style w:type="character" w:customStyle="1" w:styleId="NormaltableheadertextChar">
    <w:name w:val="Normal (table header text) Char"/>
    <w:basedOn w:val="NormaltableleftChar"/>
    <w:link w:val="Normaltableheadertext"/>
    <w:rsid w:val="00891E6D"/>
    <w:rPr>
      <w:rFonts w:ascii="Cambridge Round" w:eastAsiaTheme="minorHAnsi" w:hAnsi="Cambridge Round" w:cstheme="minorBidi"/>
      <w:color w:val="FFFFFF" w:themeColor="background1"/>
      <w:sz w:val="18"/>
      <w:szCs w:val="22"/>
    </w:rPr>
  </w:style>
  <w:style w:type="paragraph" w:customStyle="1" w:styleId="Normaltabletextcentre">
    <w:name w:val="Normal (table text centre)"/>
    <w:basedOn w:val="Normal"/>
    <w:link w:val="NormaltabletextcentreChar"/>
    <w:qFormat/>
    <w:rsid w:val="00891E6D"/>
    <w:pPr>
      <w:spacing w:before="20" w:after="20"/>
      <w:jc w:val="center"/>
    </w:pPr>
    <w:rPr>
      <w:rFonts w:ascii="Cambridge Round" w:eastAsiaTheme="minorHAnsi" w:hAnsi="Cambridge Round" w:cstheme="minorBidi"/>
      <w:color w:val="000000" w:themeColor="text1"/>
      <w:sz w:val="17"/>
      <w:szCs w:val="17"/>
      <w:lang w:val="en-US" w:eastAsia="en-AU"/>
    </w:rPr>
  </w:style>
  <w:style w:type="character" w:customStyle="1" w:styleId="NormaltabletextcentreChar">
    <w:name w:val="Normal (table text centre) Char"/>
    <w:basedOn w:val="DefaultParagraphFont"/>
    <w:link w:val="Normaltabletextcentre"/>
    <w:rsid w:val="00891E6D"/>
    <w:rPr>
      <w:rFonts w:ascii="Cambridge Round" w:eastAsiaTheme="minorHAnsi" w:hAnsi="Cambridge Round" w:cstheme="minorBidi"/>
      <w:color w:val="000000" w:themeColor="text1"/>
      <w:sz w:val="17"/>
      <w:szCs w:val="17"/>
      <w:lang w:val="en-US"/>
    </w:rPr>
  </w:style>
  <w:style w:type="paragraph" w:customStyle="1" w:styleId="ResetFootnote">
    <w:name w:val="Reset Footnote"/>
    <w:basedOn w:val="ResetText"/>
    <w:qFormat/>
    <w:rsid w:val="00891E6D"/>
    <w:pPr>
      <w:spacing w:after="0"/>
    </w:pPr>
    <w:rPr>
      <w:sz w:val="16"/>
      <w:szCs w:val="16"/>
    </w:rPr>
  </w:style>
  <w:style w:type="paragraph" w:styleId="TOC3">
    <w:name w:val="toc 3"/>
    <w:basedOn w:val="Normal"/>
    <w:next w:val="Normal"/>
    <w:autoRedefine/>
    <w:uiPriority w:val="39"/>
    <w:rsid w:val="004B2B41"/>
    <w:pPr>
      <w:spacing w:after="100"/>
      <w:ind w:left="400"/>
    </w:pPr>
  </w:style>
  <w:style w:type="character" w:customStyle="1" w:styleId="ListParagraphChar">
    <w:name w:val="List Paragraph Char"/>
    <w:basedOn w:val="DefaultParagraphFont"/>
    <w:link w:val="ListParagraph"/>
    <w:uiPriority w:val="34"/>
    <w:rsid w:val="00847059"/>
    <w:rPr>
      <w:rFonts w:ascii="Arial" w:hAnsi="Arial"/>
      <w:szCs w:val="24"/>
      <w:lang w:eastAsia="ja-JP"/>
    </w:rPr>
  </w:style>
  <w:style w:type="character" w:customStyle="1" w:styleId="Heading4Char">
    <w:name w:val="Heading 4 Char"/>
    <w:basedOn w:val="DefaultParagraphFont"/>
    <w:link w:val="Heading4"/>
    <w:rsid w:val="00D70E3A"/>
    <w:rPr>
      <w:rFonts w:asciiTheme="majorHAnsi" w:eastAsiaTheme="majorEastAsia" w:hAnsiTheme="majorHAnsi" w:cstheme="majorBidi"/>
      <w:bCs/>
      <w:i/>
      <w:iCs/>
      <w:color w:val="808080" w:themeColor="background1" w:themeShade="80"/>
      <w:szCs w:val="24"/>
      <w:lang w:val="en-GB" w:eastAsia="ja-JP"/>
    </w:rPr>
  </w:style>
  <w:style w:type="paragraph" w:customStyle="1" w:styleId="SRPBodyCopy">
    <w:name w:val="SRP Body Copy"/>
    <w:basedOn w:val="Normal"/>
    <w:autoRedefine/>
    <w:qFormat/>
    <w:rsid w:val="00EA052D"/>
    <w:pPr>
      <w:ind w:left="1080"/>
    </w:pPr>
  </w:style>
  <w:style w:type="paragraph" w:customStyle="1" w:styleId="StyleHeading1LatinArialBoldAccent1">
    <w:name w:val="Style Heading 1 + (Latin) Arial Bold Accent 1"/>
    <w:basedOn w:val="Heading1"/>
    <w:rsid w:val="00EA759A"/>
    <w:rPr>
      <w:bCs/>
    </w:rPr>
  </w:style>
  <w:style w:type="paragraph" w:customStyle="1" w:styleId="SRPTableHeading">
    <w:name w:val="SRP Table Heading"/>
    <w:basedOn w:val="Normal"/>
    <w:next w:val="SRPBodyCopy"/>
    <w:autoRedefine/>
    <w:qFormat/>
    <w:rsid w:val="00495B95"/>
    <w:rPr>
      <w:b/>
      <w:i/>
      <w:color w:val="006A71" w:themeColor="text2"/>
      <w:sz w:val="16"/>
    </w:rPr>
  </w:style>
  <w:style w:type="paragraph" w:customStyle="1" w:styleId="Numbered">
    <w:name w:val="Numbered"/>
    <w:basedOn w:val="Normal"/>
    <w:qFormat/>
    <w:rsid w:val="00856AEF"/>
    <w:pPr>
      <w:numPr>
        <w:numId w:val="39"/>
      </w:numPr>
      <w:spacing w:after="240" w:line="276" w:lineRule="atLeast"/>
    </w:pPr>
    <w:rPr>
      <w:rFonts w:eastAsia="Times New Roman"/>
      <w:szCs w:val="20"/>
      <w:lang w:val="en-NZ" w:eastAsia="en-US"/>
    </w:rPr>
  </w:style>
  <w:style w:type="paragraph" w:customStyle="1" w:styleId="bullet">
    <w:name w:val="bullet"/>
    <w:basedOn w:val="ListParagraph"/>
    <w:qFormat/>
    <w:rsid w:val="007A07C0"/>
    <w:pPr>
      <w:numPr>
        <w:numId w:val="40"/>
      </w:numPr>
      <w:spacing w:after="120" w:line="276" w:lineRule="auto"/>
      <w:ind w:left="1701"/>
      <w:contextualSpacing w:val="0"/>
    </w:pPr>
    <w:rPr>
      <w:rFonts w:eastAsia="SimSun" w:cs="Arial"/>
      <w:szCs w:val="22"/>
      <w:lang w:eastAsia="zh-CN"/>
    </w:rPr>
  </w:style>
  <w:style w:type="character" w:styleId="PlaceholderText">
    <w:name w:val="Placeholder Text"/>
    <w:basedOn w:val="DefaultParagraphFont"/>
    <w:uiPriority w:val="99"/>
    <w:semiHidden/>
    <w:rsid w:val="00A610A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iPriority="35" w:unhideWhenUsed="1" w:qFormat="1"/>
    <w:lsdException w:name="Hyperlink" w:uiPriority="99"/>
    <w:lsdException w:name="Strong"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73CD1"/>
    <w:rPr>
      <w:rFonts w:ascii="Arial" w:hAnsi="Arial"/>
      <w:szCs w:val="24"/>
      <w:lang w:eastAsia="ja-JP"/>
    </w:rPr>
  </w:style>
  <w:style w:type="paragraph" w:styleId="Heading1">
    <w:name w:val="heading 1"/>
    <w:next w:val="HeadersubChar"/>
    <w:link w:val="FooterChar"/>
    <w:uiPriority w:val="9"/>
    <w:qFormat/>
    <w:rsid w:val="00E73CD1"/>
    <w:pPr>
      <w:spacing w:before="240" w:after="80" w:line="240" w:lineRule="atLeast"/>
      <w:outlineLvl w:val="0"/>
    </w:pPr>
    <w:rPr>
      <w:rFonts w:ascii="Arial" w:hAnsi="Arial" w:cs="ITC Franklin Gothic LT Medium"/>
      <w:b/>
      <w:color w:val="000000"/>
      <w:sz w:val="26"/>
      <w:szCs w:val="26"/>
      <w:lang w:val="en-GB" w:eastAsia="ja-JP"/>
    </w:rPr>
  </w:style>
  <w:style w:type="paragraph" w:styleId="Heading2">
    <w:name w:val="heading 2"/>
    <w:next w:val="HeadersubChar"/>
    <w:qFormat/>
    <w:rsid w:val="00E73CD1"/>
    <w:pPr>
      <w:spacing w:before="240" w:after="80"/>
      <w:outlineLvl w:val="1"/>
    </w:pPr>
    <w:rPr>
      <w:rFonts w:ascii="Arial" w:hAnsi="Arial"/>
      <w:b/>
      <w:sz w:val="22"/>
      <w:szCs w:val="24"/>
      <w:lang w:eastAsia="ja-JP"/>
    </w:rPr>
  </w:style>
  <w:style w:type="paragraph" w:styleId="Heading3">
    <w:name w:val="heading 3"/>
    <w:basedOn w:val="Normal"/>
    <w:next w:val="HeadersubChar"/>
    <w:qFormat/>
    <w:rsid w:val="00E73CD1"/>
    <w:pPr>
      <w:suppressAutoHyphens/>
      <w:autoSpaceDE w:val="0"/>
      <w:autoSpaceDN w:val="0"/>
      <w:adjustRightInd w:val="0"/>
      <w:spacing w:before="200" w:after="80" w:line="240" w:lineRule="atLeast"/>
      <w:textAlignment w:val="center"/>
      <w:outlineLvl w:val="2"/>
    </w:pPr>
    <w:rPr>
      <w:rFonts w:cs="ITC Franklin Gothic LT Medium"/>
      <w:b/>
      <w:color w:val="000000"/>
      <w:szCs w:val="20"/>
      <w:lang w:val="en-GB"/>
    </w:rPr>
  </w:style>
  <w:style w:type="paragraph" w:styleId="Heading7">
    <w:name w:val="heading 7"/>
    <w:basedOn w:val="Normal"/>
    <w:next w:val="Normal"/>
    <w:qFormat/>
    <w:rsid w:val="00E73CD1"/>
    <w:pPr>
      <w:spacing w:before="240" w:after="6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50121"/>
    <w:rPr>
      <w:rFonts w:ascii="Arial" w:hAnsi="Arial"/>
      <w:sz w:val="16"/>
    </w:rPr>
  </w:style>
  <w:style w:type="numbering" w:customStyle="1" w:styleId="Numberedlist">
    <w:name w:val="Numbered list"/>
    <w:basedOn w:val="NoList"/>
    <w:rsid w:val="00C50121"/>
    <w:pPr>
      <w:numPr>
        <w:numId w:val="2"/>
      </w:numPr>
    </w:pPr>
  </w:style>
  <w:style w:type="character" w:customStyle="1" w:styleId="Header2Char">
    <w:name w:val="Header2 Char"/>
    <w:basedOn w:val="DefaultParagraphFont"/>
    <w:link w:val="Header2"/>
    <w:rsid w:val="00E16AF4"/>
    <w:rPr>
      <w:rFonts w:ascii="Arial" w:hAnsi="Arial"/>
      <w:b/>
      <w:color w:val="B2B2B2"/>
      <w:sz w:val="60"/>
      <w:szCs w:val="60"/>
      <w:lang w:val="en-GB" w:eastAsia="ja-JP"/>
    </w:rPr>
  </w:style>
  <w:style w:type="paragraph" w:styleId="Footer">
    <w:name w:val="footer"/>
    <w:basedOn w:val="Normal"/>
    <w:link w:val="LightList-Accent2"/>
    <w:uiPriority w:val="99"/>
    <w:rsid w:val="00C50121"/>
    <w:pPr>
      <w:tabs>
        <w:tab w:val="right" w:pos="10206"/>
      </w:tabs>
      <w:ind w:right="5103"/>
    </w:pPr>
    <w:rPr>
      <w:sz w:val="18"/>
      <w:szCs w:val="18"/>
    </w:rPr>
  </w:style>
  <w:style w:type="paragraph" w:customStyle="1" w:styleId="Header1">
    <w:name w:val="Header1"/>
    <w:link w:val="EEHeaderChar"/>
    <w:rsid w:val="00E16AF4"/>
    <w:rPr>
      <w:rFonts w:ascii="Arial" w:hAnsi="Arial"/>
      <w:b/>
      <w:noProof/>
      <w:color w:val="000000"/>
      <w:sz w:val="76"/>
      <w:szCs w:val="72"/>
      <w:lang w:val="en-US" w:eastAsia="ja-JP"/>
    </w:rPr>
  </w:style>
  <w:style w:type="paragraph" w:customStyle="1" w:styleId="HeaderSubhead">
    <w:name w:val="Header Subhead"/>
    <w:basedOn w:val="Normal"/>
    <w:rsid w:val="00C50121"/>
    <w:pPr>
      <w:autoSpaceDE w:val="0"/>
      <w:autoSpaceDN w:val="0"/>
      <w:adjustRightInd w:val="0"/>
      <w:jc w:val="right"/>
      <w:textAlignment w:val="center"/>
    </w:pPr>
    <w:rPr>
      <w:rFonts w:cs="ITC Franklin Gothic LT Heavy"/>
      <w:color w:val="F58025"/>
      <w:szCs w:val="20"/>
      <w:lang w:val="en-GB"/>
    </w:rPr>
  </w:style>
  <w:style w:type="paragraph" w:customStyle="1" w:styleId="Header2">
    <w:name w:val="Header2"/>
    <w:link w:val="Header2Char"/>
    <w:rsid w:val="00E16AF4"/>
    <w:pPr>
      <w:spacing w:before="120"/>
    </w:pPr>
    <w:rPr>
      <w:rFonts w:ascii="Arial" w:hAnsi="Arial"/>
      <w:b/>
      <w:color w:val="B2B2B2"/>
      <w:sz w:val="60"/>
      <w:szCs w:val="60"/>
      <w:lang w:val="en-GB" w:eastAsia="ja-JP"/>
    </w:rPr>
  </w:style>
  <w:style w:type="table" w:styleId="TableSimple1">
    <w:name w:val="Table Simple 1"/>
    <w:basedOn w:val="TableNormal"/>
    <w:rsid w:val="00C50121"/>
    <w:pPr>
      <w:spacing w:before="40" w:after="40"/>
    </w:pPr>
    <w:rPr>
      <w:rFonts w:ascii="Verdana" w:hAnsi="Verdana"/>
      <w:sz w:val="18"/>
    </w:rPr>
    <w:tblPr>
      <w:tblInd w:w="0" w:type="dxa"/>
      <w:tblBorders>
        <w:insideH w:val="single" w:sz="4" w:space="0" w:color="699419"/>
      </w:tblBorders>
      <w:tblCellMar>
        <w:top w:w="0" w:type="dxa"/>
        <w:left w:w="0" w:type="dxa"/>
        <w:bottom w:w="0" w:type="dxa"/>
        <w:right w:w="0" w:type="dxa"/>
      </w:tblCellMar>
    </w:tblPr>
    <w:tcPr>
      <w:shd w:val="clear" w:color="auto" w:fill="auto"/>
    </w:tcPr>
    <w:tblStylePr w:type="firstRow">
      <w:pPr>
        <w:wordWrap/>
        <w:spacing w:beforeLines="0" w:before="120" w:beforeAutospacing="0" w:afterLines="0" w:after="0" w:afterAutospacing="0"/>
      </w:pPr>
      <w:rPr>
        <w:rFonts w:ascii="Cambria" w:hAnsi="Cambria"/>
        <w:sz w:val="20"/>
        <w:szCs w:val="20"/>
      </w:rPr>
      <w:tblPr/>
      <w:tcPr>
        <w:tcBorders>
          <w:top w:val="nil"/>
          <w:left w:val="nil"/>
          <w:bottom w:val="single" w:sz="4" w:space="0" w:color="699419"/>
          <w:right w:val="nil"/>
          <w:insideH w:val="nil"/>
          <w:insideV w:val="nil"/>
          <w:tl2br w:val="nil"/>
          <w:tr2bl w:val="nil"/>
        </w:tcBorders>
        <w:shd w:val="clear" w:color="auto" w:fill="auto"/>
      </w:tcPr>
    </w:tblStylePr>
    <w:tblStylePr w:type="lastRow">
      <w:tblPr/>
      <w:tcPr>
        <w:tcBorders>
          <w:top w:val="nil"/>
        </w:tcBorders>
        <w:shd w:val="clear" w:color="auto" w:fill="auto"/>
      </w:tcPr>
    </w:tblStylePr>
  </w:style>
  <w:style w:type="paragraph" w:customStyle="1" w:styleId="BalloonText">
    <w:name w:val="Body copy"/>
    <w:link w:val="EEBodyCopyChar"/>
    <w:rsid w:val="00E16AF4"/>
    <w:pPr>
      <w:suppressAutoHyphens/>
      <w:autoSpaceDE w:val="0"/>
      <w:autoSpaceDN w:val="0"/>
      <w:adjustRightInd w:val="0"/>
      <w:spacing w:before="120" w:after="80" w:line="240" w:lineRule="atLeast"/>
      <w:textAlignment w:val="center"/>
    </w:pPr>
    <w:rPr>
      <w:rFonts w:ascii="Arial" w:hAnsi="Arial" w:cs="ITC Franklin Gothic LT Medium"/>
      <w:color w:val="000000"/>
      <w:lang w:val="en-GB" w:eastAsia="ja-JP"/>
    </w:rPr>
  </w:style>
  <w:style w:type="paragraph" w:customStyle="1" w:styleId="Header">
    <w:name w:val="Bulleted text"/>
    <w:basedOn w:val="BalloonText"/>
    <w:link w:val="EEGreytable"/>
    <w:rsid w:val="00E16AF4"/>
    <w:pPr>
      <w:tabs>
        <w:tab w:val="num" w:pos="227"/>
      </w:tabs>
      <w:ind w:left="227" w:hanging="227"/>
    </w:pPr>
  </w:style>
  <w:style w:type="paragraph" w:styleId="BodyText">
    <w:name w:val="header"/>
    <w:basedOn w:val="Normal"/>
    <w:link w:val="TOC1"/>
    <w:uiPriority w:val="99"/>
    <w:rsid w:val="00C50121"/>
    <w:pPr>
      <w:tabs>
        <w:tab w:val="center" w:pos="4320"/>
        <w:tab w:val="right" w:pos="8640"/>
      </w:tabs>
    </w:pPr>
  </w:style>
  <w:style w:type="paragraph" w:styleId="EEOrangeTable">
    <w:name w:val="Body Text"/>
    <w:basedOn w:val="Normal"/>
    <w:semiHidden/>
    <w:rsid w:val="00C50121"/>
    <w:pPr>
      <w:spacing w:before="40" w:after="40"/>
    </w:pPr>
  </w:style>
  <w:style w:type="table" w:customStyle="1" w:styleId="TableProfessional">
    <w:name w:val="EEOrange Table"/>
    <w:basedOn w:val="TableGrid"/>
    <w:uiPriority w:val="99"/>
    <w:rsid w:val="00A35748"/>
    <w:rPr>
      <w:rFonts w:ascii="Arial" w:hAnsi="Arial"/>
    </w:rPr>
    <w:tblPr>
      <w:tblInd w:w="113" w:type="dxa"/>
      <w:tbl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blBorders>
      <w:tblCellMar>
        <w:top w:w="0" w:type="dxa"/>
        <w:left w:w="108" w:type="dxa"/>
        <w:bottom w:w="0" w:type="dxa"/>
        <w:right w:w="108" w:type="dxa"/>
      </w:tblCellMar>
    </w:tblPr>
    <w:tcPr>
      <w:shd w:val="clear" w:color="auto" w:fill="auto"/>
    </w:tcPr>
    <w:tblStylePr w:type="firstRow">
      <w:rPr>
        <w:rFonts w:ascii="Arial" w:hAnsi="Arial"/>
        <w:b/>
        <w:bCs/>
        <w:color w:val="FFFFFF" w:themeColor="background1"/>
        <w:sz w:val="20"/>
      </w:rPr>
      <w:tblPr/>
      <w:tcPr>
        <w:tcBorders>
          <w:top w:val="single" w:sz="4" w:space="0" w:color="F58025" w:themeColor="accent2"/>
          <w:left w:val="single" w:sz="4" w:space="0" w:color="F58025" w:themeColor="accent2"/>
          <w:bottom w:val="single" w:sz="4" w:space="0" w:color="F58025" w:themeColor="accent2"/>
          <w:right w:val="single" w:sz="4" w:space="0" w:color="F58025" w:themeColor="accent2"/>
          <w:insideH w:val="single" w:sz="4" w:space="0" w:color="F58025" w:themeColor="accent2"/>
          <w:insideV w:val="single" w:sz="4" w:space="0" w:color="F58025" w:themeColor="accent2"/>
          <w:tl2br w:val="none" w:sz="0" w:space="0" w:color="auto"/>
          <w:tr2bl w:val="none" w:sz="0" w:space="0" w:color="auto"/>
        </w:tcBorders>
        <w:shd w:val="clear" w:color="auto" w:fill="F58025" w:themeFill="accent2"/>
      </w:tcPr>
    </w:tblStylePr>
  </w:style>
  <w:style w:type="table" w:styleId="TableGrid">
    <w:name w:val="Table Professional"/>
    <w:basedOn w:val="TableNormal"/>
    <w:rsid w:val="00631A7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mphasis">
    <w:name w:val="Table Grid"/>
    <w:basedOn w:val="TableNormal"/>
    <w:uiPriority w:val="59"/>
    <w:rsid w:val="001C1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Emphasis"/>
    <w:basedOn w:val="DefaultParagraphFont"/>
    <w:rsid w:val="00E73CD1"/>
    <w:rPr>
      <w:rFonts w:ascii="Arial" w:hAnsi="Arial"/>
      <w:i/>
      <w:iCs/>
    </w:rPr>
  </w:style>
  <w:style w:type="character" w:styleId="Subtitle">
    <w:name w:val="Strong"/>
    <w:basedOn w:val="DefaultParagraphFont"/>
    <w:qFormat/>
    <w:rsid w:val="00E73CD1"/>
    <w:rPr>
      <w:rFonts w:ascii="Arial" w:hAnsi="Arial"/>
      <w:b/>
      <w:bCs/>
    </w:rPr>
  </w:style>
  <w:style w:type="paragraph" w:styleId="SubtitleChar">
    <w:name w:val="Subtitle"/>
    <w:basedOn w:val="Normal"/>
    <w:next w:val="Normal"/>
    <w:link w:val="Title"/>
    <w:rsid w:val="00E73CD1"/>
    <w:pPr>
      <w:numPr>
        <w:ilvl w:val="1"/>
      </w:numPr>
    </w:pPr>
    <w:rPr>
      <w:rFonts w:eastAsiaTheme="majorEastAsia" w:cstheme="majorBidi"/>
      <w:i/>
      <w:iCs/>
      <w:color w:val="006A71" w:themeColor="accent1"/>
      <w:spacing w:val="15"/>
      <w:sz w:val="24"/>
    </w:rPr>
  </w:style>
  <w:style w:type="character" w:customStyle="1" w:styleId="Title">
    <w:name w:val="Subtitle Char"/>
    <w:basedOn w:val="DefaultParagraphFont"/>
    <w:link w:val="SubtitleChar"/>
    <w:rsid w:val="00E73CD1"/>
    <w:rPr>
      <w:rFonts w:ascii="Arial" w:eastAsiaTheme="majorEastAsia" w:hAnsi="Arial" w:cstheme="majorBidi"/>
      <w:i/>
      <w:iCs/>
      <w:color w:val="006A71" w:themeColor="accent1"/>
      <w:spacing w:val="15"/>
      <w:sz w:val="24"/>
      <w:szCs w:val="24"/>
      <w:lang w:eastAsia="ja-JP"/>
    </w:rPr>
  </w:style>
  <w:style w:type="paragraph" w:styleId="TitleChar">
    <w:name w:val="Title"/>
    <w:basedOn w:val="Normal"/>
    <w:next w:val="Normal"/>
    <w:link w:val="NoSpacing"/>
    <w:rsid w:val="00E73CD1"/>
    <w:pPr>
      <w:pBdr>
        <w:bottom w:val="single" w:sz="8" w:space="4" w:color="006A71" w:themeColor="accent1"/>
      </w:pBdr>
      <w:spacing w:after="300"/>
      <w:contextualSpacing/>
    </w:pPr>
    <w:rPr>
      <w:rFonts w:eastAsiaTheme="majorEastAsia" w:cstheme="majorBidi"/>
      <w:color w:val="004F54" w:themeColor="text2" w:themeShade="BF"/>
      <w:spacing w:val="5"/>
      <w:kern w:val="28"/>
      <w:sz w:val="52"/>
      <w:szCs w:val="52"/>
    </w:rPr>
  </w:style>
  <w:style w:type="character" w:customStyle="1" w:styleId="NoSpacing">
    <w:name w:val="Title Char"/>
    <w:basedOn w:val="DefaultParagraphFont"/>
    <w:link w:val="TitleChar"/>
    <w:rsid w:val="00E73CD1"/>
    <w:rPr>
      <w:rFonts w:ascii="Arial" w:eastAsiaTheme="majorEastAsia" w:hAnsi="Arial" w:cstheme="majorBidi"/>
      <w:color w:val="004F54" w:themeColor="text2" w:themeShade="BF"/>
      <w:spacing w:val="5"/>
      <w:kern w:val="28"/>
      <w:sz w:val="52"/>
      <w:szCs w:val="52"/>
      <w:lang w:eastAsia="ja-JP"/>
    </w:rPr>
  </w:style>
  <w:style w:type="paragraph" w:styleId="SubtleEmphasis">
    <w:name w:val="No Spacing"/>
    <w:uiPriority w:val="1"/>
    <w:qFormat/>
    <w:rsid w:val="00E73CD1"/>
    <w:rPr>
      <w:rFonts w:ascii="Arial" w:hAnsi="Arial"/>
      <w:szCs w:val="24"/>
      <w:lang w:eastAsia="ja-JP"/>
    </w:rPr>
  </w:style>
  <w:style w:type="character" w:styleId="IntenseEmphasis">
    <w:name w:val="Subtle Emphasis"/>
    <w:basedOn w:val="DefaultParagraphFont"/>
    <w:uiPriority w:val="19"/>
    <w:qFormat/>
    <w:rsid w:val="00E73CD1"/>
    <w:rPr>
      <w:rFonts w:ascii="Arial" w:hAnsi="Arial"/>
      <w:i/>
      <w:iCs/>
      <w:color w:val="808080" w:themeColor="text1" w:themeTint="7F"/>
    </w:rPr>
  </w:style>
  <w:style w:type="character" w:styleId="Quote">
    <w:name w:val="Intense Emphasis"/>
    <w:basedOn w:val="DefaultParagraphFont"/>
    <w:uiPriority w:val="21"/>
    <w:qFormat/>
    <w:rsid w:val="00E73CD1"/>
    <w:rPr>
      <w:rFonts w:ascii="Arial" w:hAnsi="Arial"/>
      <w:b/>
      <w:bCs/>
      <w:i/>
      <w:iCs/>
      <w:color w:val="006A71" w:themeColor="accent1"/>
    </w:rPr>
  </w:style>
  <w:style w:type="paragraph" w:styleId="QuoteChar">
    <w:name w:val="Quote"/>
    <w:basedOn w:val="Normal"/>
    <w:next w:val="Normal"/>
    <w:link w:val="StyleBodycopy11pt"/>
    <w:uiPriority w:val="29"/>
    <w:qFormat/>
    <w:rsid w:val="00E73CD1"/>
    <w:rPr>
      <w:i/>
      <w:iCs/>
      <w:color w:val="000000" w:themeColor="text1"/>
    </w:rPr>
  </w:style>
  <w:style w:type="character" w:customStyle="1" w:styleId="StyleBodycopy11pt">
    <w:name w:val="Quote Char"/>
    <w:basedOn w:val="DefaultParagraphFont"/>
    <w:link w:val="QuoteChar"/>
    <w:uiPriority w:val="29"/>
    <w:rsid w:val="00E73CD1"/>
    <w:rPr>
      <w:rFonts w:ascii="Arial" w:hAnsi="Arial"/>
      <w:i/>
      <w:iCs/>
      <w:color w:val="000000" w:themeColor="text1"/>
      <w:szCs w:val="24"/>
      <w:lang w:eastAsia="ja-JP"/>
    </w:rPr>
  </w:style>
  <w:style w:type="paragraph" w:customStyle="1" w:styleId="StyleBodycopy11ptBoldBackground1">
    <w:name w:val="Style Body copy + 11 pt"/>
    <w:basedOn w:val="BalloonText"/>
    <w:rsid w:val="007266C9"/>
    <w:rPr>
      <w:sz w:val="22"/>
    </w:rPr>
  </w:style>
  <w:style w:type="paragraph" w:customStyle="1" w:styleId="EEHeader">
    <w:name w:val="Style Body copy + 11 pt Bold Background 1"/>
    <w:basedOn w:val="BalloonText"/>
    <w:rsid w:val="007266C9"/>
    <w:rPr>
      <w:b/>
      <w:bCs/>
      <w:color w:val="FFFFFF" w:themeColor="background1"/>
      <w:sz w:val="22"/>
    </w:rPr>
  </w:style>
  <w:style w:type="paragraph" w:customStyle="1" w:styleId="Headersub">
    <w:name w:val="EEHeader"/>
    <w:basedOn w:val="Header1"/>
    <w:link w:val="EEBodyCopy"/>
    <w:qFormat/>
    <w:rsid w:val="00E73CD1"/>
  </w:style>
  <w:style w:type="paragraph" w:customStyle="1" w:styleId="Header1Char">
    <w:name w:val="Header sub"/>
    <w:basedOn w:val="Header1"/>
    <w:link w:val="EEBullets"/>
    <w:qFormat/>
    <w:rsid w:val="00E73CD1"/>
    <w:rPr>
      <w:rFonts w:cs="Arial"/>
      <w:color w:val="A6A6A6" w:themeColor="background1" w:themeShade="A6"/>
      <w:sz w:val="64"/>
      <w:szCs w:val="64"/>
    </w:rPr>
  </w:style>
  <w:style w:type="character" w:customStyle="1" w:styleId="EEHeaderChar">
    <w:name w:val="Header1 Char"/>
    <w:basedOn w:val="DefaultParagraphFont"/>
    <w:link w:val="Header1"/>
    <w:rsid w:val="00E16AF4"/>
    <w:rPr>
      <w:rFonts w:ascii="Arial" w:hAnsi="Arial"/>
      <w:b/>
      <w:noProof/>
      <w:color w:val="000000"/>
      <w:sz w:val="76"/>
      <w:szCs w:val="72"/>
      <w:lang w:val="en-US" w:eastAsia="ja-JP"/>
    </w:rPr>
  </w:style>
  <w:style w:type="character" w:customStyle="1" w:styleId="EEBodyCopy">
    <w:name w:val="EEHeader Char"/>
    <w:basedOn w:val="EEHeaderChar"/>
    <w:link w:val="Headersub"/>
    <w:rsid w:val="00E73CD1"/>
    <w:rPr>
      <w:rFonts w:ascii="Arial" w:hAnsi="Arial"/>
      <w:b/>
      <w:noProof/>
      <w:color w:val="000000"/>
      <w:sz w:val="76"/>
      <w:szCs w:val="72"/>
      <w:lang w:val="en-US" w:eastAsia="ja-JP"/>
    </w:rPr>
  </w:style>
  <w:style w:type="paragraph" w:customStyle="1" w:styleId="HeadersubChar">
    <w:name w:val="EEBody Copy"/>
    <w:basedOn w:val="BalloonText"/>
    <w:link w:val="SRP"/>
    <w:qFormat/>
    <w:rsid w:val="00E73CD1"/>
    <w:rPr>
      <w:rFonts w:cs="Arial"/>
      <w:sz w:val="22"/>
      <w:szCs w:val="22"/>
    </w:rPr>
  </w:style>
  <w:style w:type="character" w:customStyle="1" w:styleId="EEBullets">
    <w:name w:val="Header sub Char"/>
    <w:basedOn w:val="EEHeaderChar"/>
    <w:link w:val="Header1Char"/>
    <w:rsid w:val="00E73CD1"/>
    <w:rPr>
      <w:rFonts w:ascii="Arial" w:hAnsi="Arial" w:cs="Arial"/>
      <w:b/>
      <w:noProof/>
      <w:color w:val="A6A6A6" w:themeColor="background1" w:themeShade="A6"/>
      <w:sz w:val="64"/>
      <w:szCs w:val="64"/>
      <w:lang w:val="en-US" w:eastAsia="ja-JP"/>
    </w:rPr>
  </w:style>
  <w:style w:type="paragraph" w:customStyle="1" w:styleId="BalloonTextChar">
    <w:name w:val="EEBullets"/>
    <w:basedOn w:val="Header"/>
    <w:link w:val="ListParagraph"/>
    <w:qFormat/>
    <w:rsid w:val="00E73CD1"/>
    <w:pPr>
      <w:tabs>
        <w:tab w:val="clear" w:pos="227"/>
      </w:tabs>
      <w:ind w:left="360" w:hanging="360"/>
    </w:pPr>
    <w:rPr>
      <w:rFonts w:cs="Arial"/>
      <w:sz w:val="22"/>
      <w:szCs w:val="22"/>
    </w:rPr>
  </w:style>
  <w:style w:type="character" w:customStyle="1" w:styleId="EEBodyCopyChar">
    <w:name w:val="Body copy Char"/>
    <w:basedOn w:val="DefaultParagraphFont"/>
    <w:link w:val="BalloonText"/>
    <w:rsid w:val="00E16AF4"/>
    <w:rPr>
      <w:rFonts w:ascii="Arial" w:hAnsi="Arial" w:cs="ITC Franklin Gothic LT Medium"/>
      <w:color w:val="000000"/>
      <w:lang w:val="en-GB" w:eastAsia="ja-JP"/>
    </w:rPr>
  </w:style>
  <w:style w:type="character" w:customStyle="1" w:styleId="SRP">
    <w:name w:val="EEBody Copy Char"/>
    <w:basedOn w:val="EEBodyCopyChar"/>
    <w:link w:val="HeadersubChar"/>
    <w:rsid w:val="00E73CD1"/>
    <w:rPr>
      <w:rFonts w:ascii="Arial" w:hAnsi="Arial" w:cs="Arial"/>
      <w:color w:val="000000"/>
      <w:sz w:val="22"/>
      <w:szCs w:val="22"/>
      <w:lang w:val="en-GB" w:eastAsia="ja-JP"/>
    </w:rPr>
  </w:style>
  <w:style w:type="table" w:customStyle="1" w:styleId="EEBulletsChar">
    <w:name w:val="EETeal Table"/>
    <w:basedOn w:val="TableNormal"/>
    <w:uiPriority w:val="99"/>
    <w:rsid w:val="00A35748"/>
    <w:rPr>
      <w:rFonts w:ascii="Arial" w:hAnsi="Arial"/>
    </w:rPr>
    <w:tblPr>
      <w:tblInd w:w="113" w:type="dxa"/>
      <w:tblBorders>
        <w:top w:val="single" w:sz="4" w:space="0" w:color="006A71" w:themeColor="accent1"/>
        <w:left w:val="single" w:sz="4" w:space="0" w:color="006A71" w:themeColor="accent1"/>
        <w:bottom w:val="single" w:sz="4" w:space="0" w:color="006A71" w:themeColor="accent1"/>
        <w:right w:val="single" w:sz="4" w:space="0" w:color="006A71" w:themeColor="accent1"/>
        <w:insideH w:val="single" w:sz="4" w:space="0" w:color="006A71" w:themeColor="accent1"/>
        <w:insideV w:val="single" w:sz="4" w:space="0" w:color="006A71" w:themeColor="accent1"/>
      </w:tblBorders>
      <w:tblCellMar>
        <w:top w:w="0" w:type="dxa"/>
        <w:left w:w="108" w:type="dxa"/>
        <w:bottom w:w="0" w:type="dxa"/>
        <w:right w:w="108" w:type="dxa"/>
      </w:tblCellMar>
    </w:tblPr>
    <w:tcPr>
      <w:shd w:val="clear" w:color="auto" w:fill="FFFFFF" w:themeFill="background1"/>
    </w:tcPr>
    <w:tblStylePr w:type="firstRow">
      <w:rPr>
        <w:rFonts w:ascii="Arial" w:hAnsi="Arial"/>
        <w:b/>
        <w:color w:val="FFFFFF" w:themeColor="background1"/>
        <w:sz w:val="20"/>
      </w:rPr>
      <w:tblPr/>
      <w:tcPr>
        <w:shd w:val="clear" w:color="auto" w:fill="006A71" w:themeFill="accent1"/>
      </w:tcPr>
    </w:tblStylePr>
  </w:style>
  <w:style w:type="character" w:customStyle="1" w:styleId="EEGreytable">
    <w:name w:val="Bulleted text Char"/>
    <w:basedOn w:val="EEBodyCopyChar"/>
    <w:link w:val="Header"/>
    <w:rsid w:val="00E16AF4"/>
    <w:rPr>
      <w:rFonts w:ascii="Arial" w:hAnsi="Arial" w:cs="ITC Franklin Gothic LT Medium"/>
      <w:color w:val="000000"/>
      <w:lang w:val="en-GB" w:eastAsia="ja-JP"/>
    </w:rPr>
  </w:style>
  <w:style w:type="character" w:customStyle="1" w:styleId="ListParagraph">
    <w:name w:val="EEBullets Char"/>
    <w:basedOn w:val="EEGreytable"/>
    <w:link w:val="BalloonTextChar"/>
    <w:rsid w:val="00E73CD1"/>
    <w:rPr>
      <w:rFonts w:ascii="Arial" w:hAnsi="Arial" w:cs="Arial"/>
      <w:color w:val="000000"/>
      <w:sz w:val="22"/>
      <w:szCs w:val="22"/>
      <w:lang w:val="en-GB" w:eastAsia="ja-JP"/>
    </w:rPr>
  </w:style>
  <w:style w:type="table" w:customStyle="1" w:styleId="TOCHeading">
    <w:name w:val="EEGrey table"/>
    <w:basedOn w:val="TableNormal"/>
    <w:uiPriority w:val="99"/>
    <w:rsid w:val="00A35748"/>
    <w:rPr>
      <w:rFonts w:ascii="Arial" w:hAnsi="Arial"/>
    </w:rPr>
    <w:tblPr>
      <w:tblInd w:w="113" w:type="dxa"/>
      <w:tblBorders>
        <w:top w:val="single" w:sz="4" w:space="0" w:color="807F83" w:themeColor="accent4"/>
        <w:left w:val="single" w:sz="4" w:space="0" w:color="807F83" w:themeColor="accent4"/>
        <w:bottom w:val="single" w:sz="4" w:space="0" w:color="807F83" w:themeColor="accent4"/>
        <w:right w:val="single" w:sz="4" w:space="0" w:color="807F83" w:themeColor="accent4"/>
        <w:insideH w:val="single" w:sz="4" w:space="0" w:color="807F83" w:themeColor="accent4"/>
        <w:insideV w:val="single" w:sz="4" w:space="0" w:color="807F83" w:themeColor="accent4"/>
      </w:tblBorders>
      <w:tblCellMar>
        <w:top w:w="0" w:type="dxa"/>
        <w:left w:w="108" w:type="dxa"/>
        <w:bottom w:w="0" w:type="dxa"/>
        <w:right w:w="108" w:type="dxa"/>
      </w:tblCellMar>
    </w:tblPr>
    <w:tcPr>
      <w:shd w:val="clear" w:color="auto" w:fill="FFFFFF" w:themeFill="background1"/>
    </w:tcPr>
    <w:tblStylePr w:type="firstRow">
      <w:rPr>
        <w:rFonts w:ascii="Arial" w:hAnsi="Arial"/>
        <w:b/>
        <w:color w:val="FFFFFF" w:themeColor="background1"/>
        <w:sz w:val="20"/>
      </w:rPr>
      <w:tblPr/>
      <w:tcPr>
        <w:shd w:val="clear" w:color="auto" w:fill="807F83" w:themeFill="accent4"/>
      </w:tcPr>
    </w:tblStylePr>
  </w:style>
  <w:style w:type="paragraph" w:styleId="LightList-Accent6">
    <w:name w:val="List Paragraph"/>
    <w:basedOn w:val="Normal"/>
    <w:uiPriority w:val="34"/>
    <w:qFormat/>
    <w:rsid w:val="00A35748"/>
    <w:pPr>
      <w:ind w:left="720"/>
      <w:contextualSpacing/>
    </w:pPr>
  </w:style>
  <w:style w:type="paragraph" w:styleId="Heading1Char">
    <w:name w:val="TOC Heading"/>
    <w:basedOn w:val="Heading1"/>
    <w:next w:val="Normal"/>
    <w:uiPriority w:val="39"/>
    <w:semiHidden/>
    <w:unhideWhenUsed/>
    <w:qFormat/>
    <w:rsid w:val="00CB689C"/>
    <w:pPr>
      <w:keepNext/>
      <w:keepLines/>
      <w:spacing w:before="480" w:after="0" w:line="276" w:lineRule="auto"/>
      <w:outlineLvl w:val="9"/>
    </w:pPr>
    <w:rPr>
      <w:rFonts w:asciiTheme="majorHAnsi" w:eastAsiaTheme="majorEastAsia" w:hAnsiTheme="majorHAnsi" w:cstheme="majorBidi"/>
      <w:bCs/>
      <w:color w:val="004F54" w:themeColor="accent1" w:themeShade="BF"/>
      <w:sz w:val="28"/>
      <w:szCs w:val="28"/>
      <w:lang w:val="en-US"/>
    </w:rPr>
  </w:style>
  <w:style w:type="paragraph" w:styleId="FootnoteText">
    <w:name w:val="Balloon Text"/>
    <w:basedOn w:val="Normal"/>
    <w:link w:val="FootnoteTextChar"/>
    <w:rsid w:val="00CB689C"/>
    <w:rPr>
      <w:rFonts w:ascii="Tahoma" w:hAnsi="Tahoma" w:cs="Tahoma"/>
      <w:sz w:val="16"/>
      <w:szCs w:val="16"/>
    </w:rPr>
  </w:style>
  <w:style w:type="character" w:customStyle="1" w:styleId="FootnoteTextChar">
    <w:name w:val="Balloon Text Char"/>
    <w:basedOn w:val="DefaultParagraphFont"/>
    <w:link w:val="FootnoteText"/>
    <w:rsid w:val="00CB689C"/>
    <w:rPr>
      <w:rFonts w:ascii="Tahoma" w:hAnsi="Tahoma" w:cs="Tahoma"/>
      <w:sz w:val="16"/>
      <w:szCs w:val="16"/>
      <w:lang w:eastAsia="ja-JP"/>
    </w:rPr>
  </w:style>
  <w:style w:type="table" w:styleId="FootnoteReference">
    <w:name w:val="Light List Accent 6"/>
    <w:basedOn w:val="TableNormal"/>
    <w:uiPriority w:val="61"/>
    <w:rsid w:val="00CB689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FooterChar">
    <w:name w:val="Heading 1 Char"/>
    <w:basedOn w:val="DefaultParagraphFont"/>
    <w:link w:val="Heading1"/>
    <w:uiPriority w:val="9"/>
    <w:rsid w:val="002B514B"/>
    <w:rPr>
      <w:rFonts w:ascii="Arial" w:hAnsi="Arial" w:cs="ITC Franklin Gothic LT Medium"/>
      <w:b/>
      <w:color w:val="000000"/>
      <w:sz w:val="26"/>
      <w:szCs w:val="26"/>
      <w:lang w:val="en-GB" w:eastAsia="ja-JP"/>
    </w:rPr>
  </w:style>
  <w:style w:type="paragraph" w:styleId="HeaderChar">
    <w:name w:val="footnote text"/>
    <w:basedOn w:val="Normal"/>
    <w:link w:val="Caption"/>
    <w:rsid w:val="002B514B"/>
    <w:rPr>
      <w:rFonts w:ascii="Verdana" w:hAnsi="Verdana"/>
      <w:szCs w:val="20"/>
    </w:rPr>
  </w:style>
  <w:style w:type="character" w:customStyle="1" w:styleId="Caption">
    <w:name w:val="Footnote Text Char"/>
    <w:basedOn w:val="DefaultParagraphFont"/>
    <w:link w:val="HeaderChar"/>
    <w:rsid w:val="002B514B"/>
    <w:rPr>
      <w:rFonts w:ascii="Verdana" w:hAnsi="Verdana"/>
      <w:lang w:eastAsia="ja-JP"/>
    </w:rPr>
  </w:style>
  <w:style w:type="character" w:styleId="LightList-Accent4">
    <w:name w:val="footnote reference"/>
    <w:rsid w:val="002B514B"/>
    <w:rPr>
      <w:vertAlign w:val="superscript"/>
    </w:rPr>
  </w:style>
  <w:style w:type="character" w:customStyle="1" w:styleId="LightList-Accent2">
    <w:name w:val="Footer Char"/>
    <w:basedOn w:val="DefaultParagraphFont"/>
    <w:link w:val="Footer"/>
    <w:uiPriority w:val="99"/>
    <w:rsid w:val="002B514B"/>
    <w:rPr>
      <w:rFonts w:ascii="Arial" w:hAnsi="Arial"/>
      <w:sz w:val="18"/>
      <w:szCs w:val="18"/>
      <w:lang w:eastAsia="ja-JP"/>
    </w:rPr>
  </w:style>
  <w:style w:type="character" w:customStyle="1" w:styleId="TOC1">
    <w:name w:val="Header Char"/>
    <w:basedOn w:val="DefaultParagraphFont"/>
    <w:link w:val="BodyText"/>
    <w:uiPriority w:val="99"/>
    <w:rsid w:val="002B514B"/>
    <w:rPr>
      <w:rFonts w:ascii="Arial" w:hAnsi="Arial"/>
      <w:szCs w:val="24"/>
      <w:lang w:eastAsia="ja-JP"/>
    </w:rPr>
  </w:style>
  <w:style w:type="paragraph" w:styleId="Hyperlink">
    <w:name w:val="caption"/>
    <w:basedOn w:val="Normal"/>
    <w:next w:val="Normal"/>
    <w:uiPriority w:val="35"/>
    <w:unhideWhenUsed/>
    <w:qFormat/>
    <w:rsid w:val="002B514B"/>
    <w:pPr>
      <w:spacing w:after="200"/>
    </w:pPr>
    <w:rPr>
      <w:rFonts w:ascii="Calibri" w:eastAsia="Times New Roman" w:hAnsi="Calibri"/>
      <w:b/>
      <w:bCs/>
      <w:color w:val="4F81BD"/>
      <w:sz w:val="18"/>
      <w:szCs w:val="18"/>
      <w:lang w:eastAsia="en-AU"/>
    </w:rPr>
  </w:style>
  <w:style w:type="table" w:styleId="CommentReference">
    <w:name w:val="Light List Accent 4"/>
    <w:basedOn w:val="TableNormal"/>
    <w:uiPriority w:val="61"/>
    <w:rsid w:val="00302547"/>
    <w:tblPr>
      <w:tblStyleRowBandSize w:val="1"/>
      <w:tblStyleColBandSize w:val="1"/>
      <w:tblInd w:w="0" w:type="dxa"/>
      <w:tblBorders>
        <w:top w:val="single" w:sz="8" w:space="0" w:color="807F83" w:themeColor="accent4"/>
        <w:left w:val="single" w:sz="8" w:space="0" w:color="807F83" w:themeColor="accent4"/>
        <w:bottom w:val="single" w:sz="8" w:space="0" w:color="807F83" w:themeColor="accent4"/>
        <w:right w:val="single" w:sz="8" w:space="0" w:color="807F83"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7F83" w:themeFill="accent4"/>
      </w:tcPr>
    </w:tblStylePr>
    <w:tblStylePr w:type="lastRow">
      <w:pPr>
        <w:spacing w:before="0" w:after="0" w:line="240" w:lineRule="auto"/>
      </w:pPr>
      <w:rPr>
        <w:b/>
        <w:bCs/>
      </w:rPr>
      <w:tblPr/>
      <w:tcPr>
        <w:tcBorders>
          <w:top w:val="double" w:sz="6" w:space="0" w:color="807F83" w:themeColor="accent4"/>
          <w:left w:val="single" w:sz="8" w:space="0" w:color="807F83" w:themeColor="accent4"/>
          <w:bottom w:val="single" w:sz="8" w:space="0" w:color="807F83" w:themeColor="accent4"/>
          <w:right w:val="single" w:sz="8" w:space="0" w:color="807F83" w:themeColor="accent4"/>
        </w:tcBorders>
      </w:tcPr>
    </w:tblStylePr>
    <w:tblStylePr w:type="firstCol">
      <w:rPr>
        <w:b/>
        <w:bCs/>
      </w:rPr>
    </w:tblStylePr>
    <w:tblStylePr w:type="lastCol">
      <w:rPr>
        <w:b/>
        <w:bCs/>
      </w:rPr>
    </w:tblStylePr>
    <w:tblStylePr w:type="band1Vert">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tblStylePr w:type="band1Horz">
      <w:tblPr/>
      <w:tcPr>
        <w:tcBorders>
          <w:top w:val="single" w:sz="8" w:space="0" w:color="807F83" w:themeColor="accent4"/>
          <w:left w:val="single" w:sz="8" w:space="0" w:color="807F83" w:themeColor="accent4"/>
          <w:bottom w:val="single" w:sz="8" w:space="0" w:color="807F83" w:themeColor="accent4"/>
          <w:right w:val="single" w:sz="8" w:space="0" w:color="807F83" w:themeColor="accent4"/>
        </w:tcBorders>
      </w:tcPr>
    </w:tblStylePr>
  </w:style>
  <w:style w:type="table" w:styleId="CommentText">
    <w:name w:val="Light List Accent 2"/>
    <w:basedOn w:val="TableNormal"/>
    <w:uiPriority w:val="61"/>
    <w:rsid w:val="00302547"/>
    <w:tblPr>
      <w:tblStyleRowBandSize w:val="1"/>
      <w:tblStyleColBandSize w:val="1"/>
      <w:tblInd w:w="0" w:type="dxa"/>
      <w:tblBorders>
        <w:top w:val="single" w:sz="8" w:space="0" w:color="F58025" w:themeColor="accent2"/>
        <w:left w:val="single" w:sz="8" w:space="0" w:color="F58025" w:themeColor="accent2"/>
        <w:bottom w:val="single" w:sz="8" w:space="0" w:color="F58025" w:themeColor="accent2"/>
        <w:right w:val="single" w:sz="8" w:space="0" w:color="F58025"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58025" w:themeFill="accent2"/>
      </w:tcPr>
    </w:tblStylePr>
    <w:tblStylePr w:type="lastRow">
      <w:pPr>
        <w:spacing w:before="0" w:after="0" w:line="240" w:lineRule="auto"/>
      </w:pPr>
      <w:rPr>
        <w:b/>
        <w:bCs/>
      </w:rPr>
      <w:tblPr/>
      <w:tcPr>
        <w:tcBorders>
          <w:top w:val="double" w:sz="6" w:space="0" w:color="F58025" w:themeColor="accent2"/>
          <w:left w:val="single" w:sz="8" w:space="0" w:color="F58025" w:themeColor="accent2"/>
          <w:bottom w:val="single" w:sz="8" w:space="0" w:color="F58025" w:themeColor="accent2"/>
          <w:right w:val="single" w:sz="8" w:space="0" w:color="F58025" w:themeColor="accent2"/>
        </w:tcBorders>
      </w:tcPr>
    </w:tblStylePr>
    <w:tblStylePr w:type="firstCol">
      <w:rPr>
        <w:b/>
        <w:bCs/>
      </w:rPr>
    </w:tblStylePr>
    <w:tblStylePr w:type="lastCol">
      <w:rPr>
        <w:b/>
        <w:bCs/>
      </w:rPr>
    </w:tblStylePr>
    <w:tblStylePr w:type="band1Vert">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tblStylePr w:type="band1Horz">
      <w:tblPr/>
      <w:tcPr>
        <w:tcBorders>
          <w:top w:val="single" w:sz="8" w:space="0" w:color="F58025" w:themeColor="accent2"/>
          <w:left w:val="single" w:sz="8" w:space="0" w:color="F58025" w:themeColor="accent2"/>
          <w:bottom w:val="single" w:sz="8" w:space="0" w:color="F58025" w:themeColor="accent2"/>
          <w:right w:val="single" w:sz="8" w:space="0" w:color="F58025" w:themeColor="accent2"/>
        </w:tcBorders>
      </w:tcPr>
    </w:tblStylePr>
  </w:style>
  <w:style w:type="paragraph" w:styleId="CommentTextChar">
    <w:name w:val="toc 1"/>
    <w:basedOn w:val="Normal"/>
    <w:next w:val="Normal"/>
    <w:autoRedefine/>
    <w:uiPriority w:val="39"/>
    <w:rsid w:val="00DA0492"/>
    <w:pPr>
      <w:spacing w:after="100"/>
    </w:pPr>
  </w:style>
  <w:style w:type="character" w:styleId="CommentSubject">
    <w:name w:val="Hyperlink"/>
    <w:basedOn w:val="DefaultParagraphFont"/>
    <w:uiPriority w:val="99"/>
    <w:unhideWhenUsed/>
    <w:rsid w:val="00DA0492"/>
    <w:rPr>
      <w:color w:val="A30046" w:themeColor="hyperlink"/>
      <w:u w:val="single"/>
    </w:rPr>
  </w:style>
  <w:style w:type="character" w:styleId="CommentSubjectChar">
    <w:name w:val="annotation reference"/>
    <w:basedOn w:val="DefaultParagraphFont"/>
    <w:rsid w:val="000B2F20"/>
    <w:rPr>
      <w:sz w:val="16"/>
      <w:szCs w:val="16"/>
    </w:rPr>
  </w:style>
  <w:style w:type="paragraph" w:styleId="Revision">
    <w:name w:val="annotation text"/>
    <w:basedOn w:val="Normal"/>
    <w:link w:val="ResetHeading3"/>
    <w:rsid w:val="000B2F20"/>
    <w:rPr>
      <w:szCs w:val="20"/>
    </w:rPr>
  </w:style>
  <w:style w:type="character" w:customStyle="1" w:styleId="ResetHeading3">
    <w:name w:val="Comment Text Char"/>
    <w:basedOn w:val="DefaultParagraphFont"/>
    <w:link w:val="Revision"/>
    <w:rsid w:val="000B2F20"/>
    <w:rPr>
      <w:rFonts w:ascii="Arial" w:hAnsi="Arial"/>
      <w:lang w:eastAsia="ja-JP"/>
    </w:rPr>
  </w:style>
  <w:style w:type="paragraph" w:styleId="ResetText">
    <w:name w:val="annotation subject"/>
    <w:basedOn w:val="Revision"/>
    <w:next w:val="Revision"/>
    <w:link w:val="TOC2"/>
    <w:rsid w:val="000B2F20"/>
    <w:rPr>
      <w:b/>
      <w:bCs/>
    </w:rPr>
  </w:style>
  <w:style w:type="character" w:customStyle="1" w:styleId="TOC2">
    <w:name w:val="Comment Subject Char"/>
    <w:basedOn w:val="ResetHeading3"/>
    <w:link w:val="ResetText"/>
    <w:rsid w:val="000B2F20"/>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59261">
      <w:bodyDiv w:val="1"/>
      <w:marLeft w:val="0"/>
      <w:marRight w:val="0"/>
      <w:marTop w:val="0"/>
      <w:marBottom w:val="0"/>
      <w:divBdr>
        <w:top w:val="none" w:sz="0" w:space="0" w:color="auto"/>
        <w:left w:val="none" w:sz="0" w:space="0" w:color="auto"/>
        <w:bottom w:val="none" w:sz="0" w:space="0" w:color="auto"/>
        <w:right w:val="none" w:sz="0" w:space="0" w:color="auto"/>
      </w:divBdr>
    </w:div>
    <w:div w:id="2101095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image" Target="media/image4.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hart" Target="charts/chart1.xml"/><Relationship Id="rId27"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Local%20Data\Projects\Engineering%20Services\Subtrans%20Engineering%20Mgmt\AER%202014%20Submission\Wind%20by%20Equip%20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78168113601184"/>
          <c:y val="1.8259739591374606E-2"/>
          <c:w val="0.81302173766740693"/>
          <c:h val="0.54066498272044472"/>
        </c:manualLayout>
      </c:layout>
      <c:lineChart>
        <c:grouping val="standard"/>
        <c:varyColors val="0"/>
        <c:ser>
          <c:idx val="0"/>
          <c:order val="0"/>
          <c:tx>
            <c:strRef>
              <c:f>'Wind Speed by Equip Affected'!$C$5</c:f>
              <c:strCache>
                <c:ptCount val="1"/>
                <c:pt idx="0">
                  <c:v>Arrestor Probability</c:v>
                </c:pt>
              </c:strCache>
            </c:strRef>
          </c:tx>
          <c:marker>
            <c:symbol val="none"/>
          </c:marker>
          <c:cat>
            <c:strRef>
              <c:f>'Wind Speed by Equip Affected'!$A$6:$A$18</c:f>
              <c:strCache>
                <c:ptCount val="13"/>
                <c:pt idx="0">
                  <c:v>(a) 0-10</c:v>
                </c:pt>
                <c:pt idx="1">
                  <c:v>(b) 10-20</c:v>
                </c:pt>
                <c:pt idx="2">
                  <c:v>(c) 20-30</c:v>
                </c:pt>
                <c:pt idx="3">
                  <c:v>(d) 30-40</c:v>
                </c:pt>
                <c:pt idx="4">
                  <c:v>(e) 40-50</c:v>
                </c:pt>
                <c:pt idx="5">
                  <c:v>(f) 50-60</c:v>
                </c:pt>
                <c:pt idx="6">
                  <c:v>(g) 60-70</c:v>
                </c:pt>
                <c:pt idx="7">
                  <c:v>(h) 70-80</c:v>
                </c:pt>
                <c:pt idx="8">
                  <c:v>(i) 80-90</c:v>
                </c:pt>
                <c:pt idx="9">
                  <c:v>(j) 90-100</c:v>
                </c:pt>
                <c:pt idx="10">
                  <c:v>(k) 100-110</c:v>
                </c:pt>
                <c:pt idx="11">
                  <c:v>(l) 110-120</c:v>
                </c:pt>
                <c:pt idx="12">
                  <c:v>(m) 120-160</c:v>
                </c:pt>
              </c:strCache>
            </c:strRef>
          </c:cat>
          <c:val>
            <c:numRef>
              <c:f>'Wind Speed by Equip Affected'!$C$6:$C$18</c:f>
              <c:numCache>
                <c:formatCode>General</c:formatCode>
                <c:ptCount val="13"/>
                <c:pt idx="0">
                  <c:v>2.4078803356439256E-2</c:v>
                </c:pt>
                <c:pt idx="1">
                  <c:v>2.1874535554564738E-2</c:v>
                </c:pt>
                <c:pt idx="2">
                  <c:v>1.9520589615672095E-2</c:v>
                </c:pt>
                <c:pt idx="3">
                  <c:v>2.0025415187765655E-2</c:v>
                </c:pt>
                <c:pt idx="4">
                  <c:v>2.054749121760456E-2</c:v>
                </c:pt>
                <c:pt idx="5">
                  <c:v>1.8946781833379771E-2</c:v>
                </c:pt>
                <c:pt idx="6">
                  <c:v>1.4068527342863625E-2</c:v>
                </c:pt>
                <c:pt idx="7">
                  <c:v>1.4197306152166E-2</c:v>
                </c:pt>
                <c:pt idx="8">
                  <c:v>1.486374896779521E-2</c:v>
                </c:pt>
                <c:pt idx="9">
                  <c:v>1.4230271668822769E-2</c:v>
                </c:pt>
                <c:pt idx="10">
                  <c:v>2.2935779816513763E-2</c:v>
                </c:pt>
                <c:pt idx="11">
                  <c:v>0</c:v>
                </c:pt>
                <c:pt idx="12">
                  <c:v>1.9801980198019802E-2</c:v>
                </c:pt>
              </c:numCache>
            </c:numRef>
          </c:val>
          <c:smooth val="0"/>
        </c:ser>
        <c:ser>
          <c:idx val="1"/>
          <c:order val="1"/>
          <c:tx>
            <c:strRef>
              <c:f>'Wind Speed by Equip Affected'!$E$5</c:f>
              <c:strCache>
                <c:ptCount val="1"/>
                <c:pt idx="0">
                  <c:v>Fuse Probability</c:v>
                </c:pt>
              </c:strCache>
            </c:strRef>
          </c:tx>
          <c:marker>
            <c:symbol val="none"/>
          </c:marker>
          <c:trendline>
            <c:trendlineType val="linear"/>
            <c:dispRSqr val="0"/>
            <c:dispEq val="0"/>
          </c:trendline>
          <c:val>
            <c:numRef>
              <c:f>'Wind Speed by Equip Affected'!$E$6:$E$18</c:f>
              <c:numCache>
                <c:formatCode>General</c:formatCode>
                <c:ptCount val="13"/>
                <c:pt idx="0">
                  <c:v>0.48656968259759215</c:v>
                </c:pt>
                <c:pt idx="1">
                  <c:v>0.47811870887546781</c:v>
                </c:pt>
                <c:pt idx="2">
                  <c:v>0.4711189139390568</c:v>
                </c:pt>
                <c:pt idx="3">
                  <c:v>0.45085666710485955</c:v>
                </c:pt>
                <c:pt idx="4">
                  <c:v>0.46576522834228146</c:v>
                </c:pt>
                <c:pt idx="5">
                  <c:v>0.49400947339091666</c:v>
                </c:pt>
                <c:pt idx="6">
                  <c:v>0.46426140231449964</c:v>
                </c:pt>
                <c:pt idx="7">
                  <c:v>0.3724062613760466</c:v>
                </c:pt>
                <c:pt idx="8">
                  <c:v>0.37572254335260113</c:v>
                </c:pt>
                <c:pt idx="9">
                  <c:v>0.37516170763260026</c:v>
                </c:pt>
                <c:pt idx="10">
                  <c:v>0.40366972477064222</c:v>
                </c:pt>
                <c:pt idx="11">
                  <c:v>0.51351351351351349</c:v>
                </c:pt>
                <c:pt idx="12">
                  <c:v>0.28712871287128711</c:v>
                </c:pt>
              </c:numCache>
            </c:numRef>
          </c:val>
          <c:smooth val="0"/>
        </c:ser>
        <c:ser>
          <c:idx val="2"/>
          <c:order val="2"/>
          <c:tx>
            <c:strRef>
              <c:f>'Wind Speed by Equip Affected'!$G$5</c:f>
              <c:strCache>
                <c:ptCount val="1"/>
                <c:pt idx="0">
                  <c:v>Conductor Probability</c:v>
                </c:pt>
              </c:strCache>
            </c:strRef>
          </c:tx>
          <c:marker>
            <c:symbol val="none"/>
          </c:marker>
          <c:trendline>
            <c:trendlineType val="linear"/>
            <c:dispRSqr val="0"/>
            <c:dispEq val="0"/>
          </c:trendline>
          <c:val>
            <c:numRef>
              <c:f>'Wind Speed by Equip Affected'!$G$6:$G$18</c:f>
              <c:numCache>
                <c:formatCode>General</c:formatCode>
                <c:ptCount val="13"/>
                <c:pt idx="0">
                  <c:v>9.2438890915724187E-2</c:v>
                </c:pt>
                <c:pt idx="1">
                  <c:v>9.5591315039249863E-2</c:v>
                </c:pt>
                <c:pt idx="2">
                  <c:v>9.982791287872203E-2</c:v>
                </c:pt>
                <c:pt idx="3">
                  <c:v>0.11112571754086149</c:v>
                </c:pt>
                <c:pt idx="4">
                  <c:v>0.10936567906144362</c:v>
                </c:pt>
                <c:pt idx="5">
                  <c:v>0.10142100863750349</c:v>
                </c:pt>
                <c:pt idx="6">
                  <c:v>0.13319718629453142</c:v>
                </c:pt>
                <c:pt idx="7">
                  <c:v>0.15908263560247543</c:v>
                </c:pt>
                <c:pt idx="8">
                  <c:v>0.16597853014037986</c:v>
                </c:pt>
                <c:pt idx="9">
                  <c:v>0.2652005174644243</c:v>
                </c:pt>
                <c:pt idx="10">
                  <c:v>0.13761467889908258</c:v>
                </c:pt>
                <c:pt idx="11">
                  <c:v>0.10810810810810811</c:v>
                </c:pt>
                <c:pt idx="12">
                  <c:v>0.34653465346534651</c:v>
                </c:pt>
              </c:numCache>
            </c:numRef>
          </c:val>
          <c:smooth val="0"/>
        </c:ser>
        <c:ser>
          <c:idx val="3"/>
          <c:order val="3"/>
          <c:tx>
            <c:strRef>
              <c:f>'Wind Speed by Equip Affected'!$I$5</c:f>
              <c:strCache>
                <c:ptCount val="1"/>
                <c:pt idx="0">
                  <c:v>Tie / Joint / Dropper Probability</c:v>
                </c:pt>
              </c:strCache>
            </c:strRef>
          </c:tx>
          <c:marker>
            <c:symbol val="none"/>
          </c:marker>
          <c:val>
            <c:numRef>
              <c:f>'Wind Speed by Equip Affected'!$I$6:$I$18</c:f>
              <c:numCache>
                <c:formatCode>General</c:formatCode>
                <c:ptCount val="13"/>
                <c:pt idx="0">
                  <c:v>7.8050893834367016E-2</c:v>
                </c:pt>
                <c:pt idx="1">
                  <c:v>7.8391633902152327E-2</c:v>
                </c:pt>
                <c:pt idx="2">
                  <c:v>8.3505710163569682E-2</c:v>
                </c:pt>
                <c:pt idx="3">
                  <c:v>9.0486832303580039E-2</c:v>
                </c:pt>
                <c:pt idx="4">
                  <c:v>8.3250480546165573E-2</c:v>
                </c:pt>
                <c:pt idx="5">
                  <c:v>7.7180273056561721E-2</c:v>
                </c:pt>
                <c:pt idx="6">
                  <c:v>8.4864987519854773E-2</c:v>
                </c:pt>
                <c:pt idx="7">
                  <c:v>9.21004732435384E-2</c:v>
                </c:pt>
                <c:pt idx="8">
                  <c:v>0.1106523534269199</c:v>
                </c:pt>
                <c:pt idx="9">
                  <c:v>6.9857697283311773E-2</c:v>
                </c:pt>
                <c:pt idx="10">
                  <c:v>7.3394495412844041E-2</c:v>
                </c:pt>
                <c:pt idx="11">
                  <c:v>8.1081081081081086E-2</c:v>
                </c:pt>
                <c:pt idx="12">
                  <c:v>4.9504950495049507E-2</c:v>
                </c:pt>
              </c:numCache>
            </c:numRef>
          </c:val>
          <c:smooth val="0"/>
        </c:ser>
        <c:ser>
          <c:idx val="4"/>
          <c:order val="4"/>
          <c:tx>
            <c:strRef>
              <c:f>'Wind Speed by Equip Affected'!$U$5</c:f>
              <c:strCache>
                <c:ptCount val="1"/>
                <c:pt idx="0">
                  <c:v>Pole Probability</c:v>
                </c:pt>
              </c:strCache>
            </c:strRef>
          </c:tx>
          <c:spPr>
            <a:ln>
              <a:solidFill>
                <a:schemeClr val="accent6">
                  <a:lumMod val="75000"/>
                </a:schemeClr>
              </a:solidFill>
            </a:ln>
          </c:spPr>
          <c:marker>
            <c:symbol val="none"/>
          </c:marker>
          <c:trendline>
            <c:trendlineType val="linear"/>
            <c:dispRSqr val="0"/>
            <c:dispEq val="0"/>
          </c:trendline>
          <c:val>
            <c:numRef>
              <c:f>'Wind Speed by Equip Affected'!$U$6:$U$18</c:f>
              <c:numCache>
                <c:formatCode>General</c:formatCode>
                <c:ptCount val="13"/>
                <c:pt idx="0">
                  <c:v>1.4273987595767968E-2</c:v>
                </c:pt>
                <c:pt idx="1">
                  <c:v>1.7321281396511425E-2</c:v>
                </c:pt>
                <c:pt idx="2">
                  <c:v>1.875575796554781E-2</c:v>
                </c:pt>
                <c:pt idx="3">
                  <c:v>2.0857981683537093E-2</c:v>
                </c:pt>
                <c:pt idx="4">
                  <c:v>2.054749121760456E-2</c:v>
                </c:pt>
                <c:pt idx="5">
                  <c:v>2.5355252159375872E-2</c:v>
                </c:pt>
                <c:pt idx="6">
                  <c:v>2.768323122305423E-2</c:v>
                </c:pt>
                <c:pt idx="7">
                  <c:v>3.7131416090280304E-2</c:v>
                </c:pt>
                <c:pt idx="8">
                  <c:v>3.8810900082576386E-2</c:v>
                </c:pt>
                <c:pt idx="9">
                  <c:v>1.8111254851228976E-2</c:v>
                </c:pt>
                <c:pt idx="10">
                  <c:v>2.2935779816513763E-2</c:v>
                </c:pt>
                <c:pt idx="11">
                  <c:v>0</c:v>
                </c:pt>
                <c:pt idx="12">
                  <c:v>6.9306930693069313E-2</c:v>
                </c:pt>
              </c:numCache>
            </c:numRef>
          </c:val>
          <c:smooth val="0"/>
        </c:ser>
        <c:dLbls>
          <c:showLegendKey val="0"/>
          <c:showVal val="0"/>
          <c:showCatName val="0"/>
          <c:showSerName val="0"/>
          <c:showPercent val="0"/>
          <c:showBubbleSize val="0"/>
        </c:dLbls>
        <c:marker val="1"/>
        <c:smooth val="0"/>
        <c:axId val="210821888"/>
        <c:axId val="210823808"/>
      </c:lineChart>
      <c:catAx>
        <c:axId val="210821888"/>
        <c:scaling>
          <c:orientation val="minMax"/>
        </c:scaling>
        <c:delete val="0"/>
        <c:axPos val="b"/>
        <c:title>
          <c:tx>
            <c:rich>
              <a:bodyPr/>
              <a:lstStyle/>
              <a:p>
                <a:pPr>
                  <a:defRPr/>
                </a:pPr>
                <a:r>
                  <a:rPr lang="en-AU"/>
                  <a:t>Wind</a:t>
                </a:r>
                <a:r>
                  <a:rPr lang="en-AU" baseline="0"/>
                  <a:t> Speed km/hr</a:t>
                </a:r>
                <a:endParaRPr lang="en-AU"/>
              </a:p>
            </c:rich>
          </c:tx>
          <c:layout/>
          <c:overlay val="0"/>
        </c:title>
        <c:majorTickMark val="out"/>
        <c:minorTickMark val="none"/>
        <c:tickLblPos val="nextTo"/>
        <c:crossAx val="210823808"/>
        <c:crosses val="autoZero"/>
        <c:auto val="1"/>
        <c:lblAlgn val="ctr"/>
        <c:lblOffset val="100"/>
        <c:noMultiLvlLbl val="0"/>
      </c:catAx>
      <c:valAx>
        <c:axId val="210823808"/>
        <c:scaling>
          <c:orientation val="minMax"/>
        </c:scaling>
        <c:delete val="0"/>
        <c:axPos val="l"/>
        <c:majorGridlines/>
        <c:title>
          <c:tx>
            <c:rich>
              <a:bodyPr rot="-5400000" vert="horz"/>
              <a:lstStyle/>
              <a:p>
                <a:pPr>
                  <a:defRPr/>
                </a:pPr>
                <a:r>
                  <a:rPr lang="en-AU"/>
                  <a:t>Probability of Single Asset Failure</a:t>
                </a:r>
              </a:p>
            </c:rich>
          </c:tx>
          <c:layout/>
          <c:overlay val="0"/>
        </c:title>
        <c:numFmt formatCode="General" sourceLinked="1"/>
        <c:majorTickMark val="out"/>
        <c:minorTickMark val="none"/>
        <c:tickLblPos val="nextTo"/>
        <c:crossAx val="210821888"/>
        <c:crosses val="autoZero"/>
        <c:crossBetween val="between"/>
      </c:valAx>
    </c:plotArea>
    <c:legend>
      <c:legendPos val="b"/>
      <c:layout>
        <c:manualLayout>
          <c:xMode val="edge"/>
          <c:yMode val="edge"/>
          <c:x val="1.3791473181236951E-2"/>
          <c:y val="0.77654797894251437"/>
          <c:w val="0.97241705363752606"/>
          <c:h val="0.20382172496718623"/>
        </c:manualLayout>
      </c:layout>
      <c:overlay val="0"/>
      <c:txPr>
        <a:bodyPr/>
        <a:lstStyle/>
        <a:p>
          <a:pPr>
            <a:defRPr sz="900">
              <a:latin typeface="+mn-lt"/>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Essential Energy custom colours">
      <a:dk1>
        <a:sysClr val="windowText" lastClr="000000"/>
      </a:dk1>
      <a:lt1>
        <a:sysClr val="window" lastClr="FFFFFF"/>
      </a:lt1>
      <a:dk2>
        <a:srgbClr val="006A71"/>
      </a:dk2>
      <a:lt2>
        <a:srgbClr val="EEECE1"/>
      </a:lt2>
      <a:accent1>
        <a:srgbClr val="006A71"/>
      </a:accent1>
      <a:accent2>
        <a:srgbClr val="F58025"/>
      </a:accent2>
      <a:accent3>
        <a:srgbClr val="CFAB7A"/>
      </a:accent3>
      <a:accent4>
        <a:srgbClr val="807F83"/>
      </a:accent4>
      <a:accent5>
        <a:srgbClr val="5D87A1"/>
      </a:accent5>
      <a:accent6>
        <a:srgbClr val="FFD200"/>
      </a:accent6>
      <a:hlink>
        <a:srgbClr val="A30046"/>
      </a:hlink>
      <a:folHlink>
        <a:srgbClr val="781D7E"/>
      </a:folHlink>
    </a:clrScheme>
    <a:fontScheme name="Essential Energy">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A1E837E562164AABFA2BD95B4BFCA3" ma:contentTypeVersion="0" ma:contentTypeDescription="Create a new document." ma:contentTypeScope="" ma:versionID="14996546c3df5d90b867dc7e93fdfa2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8935B-D00B-4F12-A1F5-229E80975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40B476-0E44-47E9-90C2-965FE4D66866}">
  <ds:schemaRefs>
    <ds:schemaRef ds:uri="http://schemas.microsoft.com/sharepoint/v3/contenttype/forms"/>
  </ds:schemaRefs>
</ds:datastoreItem>
</file>

<file path=customXml/itemProps3.xml><?xml version="1.0" encoding="utf-8"?>
<ds:datastoreItem xmlns:ds="http://schemas.openxmlformats.org/officeDocument/2006/customXml" ds:itemID="{FBDDDCF4-41BD-4F59-992D-991280081A53}">
  <ds:schemaRefs>
    <ds:schemaRef ds:uri="http://schemas.microsoft.com/office/2006/documentManagement/types"/>
    <ds:schemaRef ds:uri="http://www.w3.org/XML/1998/namespace"/>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12A93416-39D1-4DE0-B851-B61322F4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General External</vt:lpstr>
    </vt:vector>
  </TitlesOfParts>
  <Company>Essential Energy</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External</dc:title>
  <dc:creator>polon1</dc:creator>
  <cp:lastModifiedBy>Bradley Trethewey</cp:lastModifiedBy>
  <cp:revision>15</cp:revision>
  <cp:lastPrinted>2014-04-30T00:10:00Z</cp:lastPrinted>
  <dcterms:created xsi:type="dcterms:W3CDTF">2014-12-22T04:20:00Z</dcterms:created>
  <dcterms:modified xsi:type="dcterms:W3CDTF">2015-01-07T23:51:00Z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0x01010022A1E837E562164AABFA2BD95B4BFCA3</vt:lpwstr>
  </property>
</Properties>
</file>