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F5246" w14:textId="2534773C" w:rsidR="006A6AAA" w:rsidRPr="006172F2" w:rsidRDefault="008D314B" w:rsidP="006A6AAA">
      <w:pPr>
        <w:pStyle w:val="MemoTitle"/>
        <w:rPr>
          <w:rFonts w:ascii="Arial" w:hAnsi="Arial"/>
          <w:color w:val="000000" w:themeColor="text1"/>
        </w:rPr>
      </w:pPr>
      <w:bookmarkStart w:id="0" w:name="_Toc424609029"/>
      <w:bookmarkStart w:id="1" w:name="_Toc36025801"/>
      <w:bookmarkStart w:id="2" w:name="_Toc36267993"/>
      <w:bookmarkStart w:id="3" w:name="_Toc86310669"/>
      <w:bookmarkStart w:id="4" w:name="_Toc95132029"/>
      <w:bookmarkStart w:id="5" w:name="_Toc217888142"/>
      <w:r w:rsidRPr="006172F2">
        <w:rPr>
          <w:rFonts w:ascii="Arial" w:hAnsi="Arial"/>
          <w:color w:val="000000" w:themeColor="text1"/>
        </w:rPr>
        <w:t xml:space="preserve">2022 </w:t>
      </w:r>
      <w:r w:rsidR="006A6AAA" w:rsidRPr="006172F2">
        <w:rPr>
          <w:rFonts w:ascii="Arial" w:hAnsi="Arial"/>
          <w:color w:val="000000" w:themeColor="text1"/>
        </w:rPr>
        <w:t>Guide to DNSP Economic Benchmarking Files</w:t>
      </w:r>
    </w:p>
    <w:p w14:paraId="5FAA26CC" w14:textId="0E3778EA" w:rsidR="00AC5160" w:rsidRDefault="006A6AAA" w:rsidP="00E9094C">
      <w:pPr>
        <w:rPr>
          <w:ins w:id="6" w:author="Alice Giovani de Oliveira" w:date="2022-09-19T16:15:00Z"/>
          <w:color w:val="000000" w:themeColor="text1"/>
          <w:lang w:val="en-US"/>
        </w:rPr>
      </w:pPr>
      <w:r w:rsidRPr="006172F2">
        <w:rPr>
          <w:color w:val="000000" w:themeColor="text1"/>
          <w:lang w:val="en-US"/>
        </w:rPr>
        <w:t xml:space="preserve">The Zip file </w:t>
      </w:r>
      <w:r w:rsidR="00C76C02" w:rsidRPr="00C76C02">
        <w:rPr>
          <w:i/>
          <w:color w:val="000000" w:themeColor="text1"/>
          <w:lang w:val="en-US"/>
        </w:rPr>
        <w:t>DNSP benchmarking index analysis supporting files</w:t>
      </w:r>
      <w:ins w:id="7" w:author="Michael Cunningham" w:date="2022-09-06T20:40:00Z">
        <w:r w:rsidR="003F7210">
          <w:rPr>
            <w:i/>
            <w:color w:val="000000" w:themeColor="text1"/>
            <w:lang w:val="en-US"/>
          </w:rPr>
          <w:t>-</w:t>
        </w:r>
        <w:del w:id="8" w:author="Alice Giovani de Oliveira" w:date="2022-09-19T16:12:00Z">
          <w:r w:rsidR="003F7210" w:rsidDel="00044945">
            <w:rPr>
              <w:i/>
              <w:color w:val="000000" w:themeColor="text1"/>
              <w:lang w:val="en-US"/>
            </w:rPr>
            <w:delText>5</w:delText>
          </w:r>
        </w:del>
      </w:ins>
      <w:ins w:id="9" w:author="Alice Giovani de Oliveira" w:date="2022-09-19T16:12:00Z">
        <w:r w:rsidR="00044945">
          <w:rPr>
            <w:i/>
            <w:color w:val="000000" w:themeColor="text1"/>
            <w:lang w:val="en-US"/>
          </w:rPr>
          <w:t>19</w:t>
        </w:r>
      </w:ins>
      <w:ins w:id="10" w:author="Michael Cunningham" w:date="2022-09-06T20:40:00Z">
        <w:r w:rsidR="003F7210">
          <w:rPr>
            <w:i/>
            <w:color w:val="000000" w:themeColor="text1"/>
            <w:lang w:val="en-US"/>
          </w:rPr>
          <w:t>Sep2022</w:t>
        </w:r>
      </w:ins>
      <w:del w:id="11" w:author="Melusine Quack" w:date="2022-09-05T13:18:00Z">
        <w:r w:rsidR="00C76C02" w:rsidRPr="00C76C02" w:rsidDel="00B35823">
          <w:rPr>
            <w:i/>
            <w:color w:val="000000" w:themeColor="text1"/>
            <w:lang w:val="en-US"/>
          </w:rPr>
          <w:delText>-</w:delText>
        </w:r>
        <w:r w:rsidR="00AD6D78" w:rsidDel="00B35823">
          <w:rPr>
            <w:i/>
            <w:color w:val="000000" w:themeColor="text1"/>
            <w:lang w:val="en-US"/>
          </w:rPr>
          <w:delText>4Sep</w:delText>
        </w:r>
        <w:r w:rsidR="00C76C02" w:rsidRPr="00C76C02" w:rsidDel="00B35823">
          <w:rPr>
            <w:i/>
            <w:color w:val="000000" w:themeColor="text1"/>
            <w:lang w:val="en-US"/>
          </w:rPr>
          <w:delText>2022</w:delText>
        </w:r>
      </w:del>
      <w:r w:rsidRPr="006172F2">
        <w:rPr>
          <w:i/>
          <w:color w:val="000000" w:themeColor="text1"/>
          <w:lang w:val="en-US"/>
        </w:rPr>
        <w:t xml:space="preserve">.zip </w:t>
      </w:r>
      <w:r w:rsidRPr="006172F2">
        <w:rPr>
          <w:color w:val="000000" w:themeColor="text1"/>
          <w:lang w:val="en-US"/>
        </w:rPr>
        <w:t>contains the following folders and files:</w:t>
      </w:r>
    </w:p>
    <w:p w14:paraId="07B1B51A" w14:textId="3CF96F46" w:rsidR="00044945" w:rsidRDefault="00044945" w:rsidP="00044945">
      <w:pPr>
        <w:pStyle w:val="Heading3"/>
        <w:numPr>
          <w:ilvl w:val="0"/>
          <w:numId w:val="17"/>
        </w:numPr>
        <w:tabs>
          <w:tab w:val="num" w:pos="360"/>
        </w:tabs>
        <w:ind w:left="426" w:hanging="432"/>
        <w:rPr>
          <w:ins w:id="12" w:author="Alice Giovani de Oliveira" w:date="2022-09-19T16:16:00Z"/>
          <w:b/>
          <w:bCs/>
          <w:color w:val="000000" w:themeColor="text1"/>
        </w:rPr>
      </w:pPr>
      <w:ins w:id="13" w:author="Alice Giovani de Oliveira" w:date="2022-09-19T16:16:00Z">
        <w:r w:rsidRPr="00044945">
          <w:rPr>
            <w:b/>
            <w:bCs/>
            <w:color w:val="000000" w:themeColor="text1"/>
            <w:rPrChange w:id="14" w:author="Alice Giovani de Oliveira" w:date="2022-09-19T16:16:00Z">
              <w:rPr>
                <w:color w:val="000000" w:themeColor="text1"/>
              </w:rPr>
            </w:rPrChange>
          </w:rPr>
          <w:t>Index analysis</w:t>
        </w:r>
      </w:ins>
    </w:p>
    <w:p w14:paraId="345A6EE6" w14:textId="13F64152" w:rsidR="00044945" w:rsidRDefault="00044945" w:rsidP="00044945">
      <w:pPr>
        <w:spacing w:before="0"/>
        <w:rPr>
          <w:ins w:id="15" w:author="Alice Giovani de Oliveira" w:date="2022-09-19T16:17:00Z"/>
          <w:color w:val="000000" w:themeColor="text1"/>
          <w:lang w:val="en-US"/>
        </w:rPr>
      </w:pPr>
      <w:ins w:id="16" w:author="Alice Giovani de Oliveira" w:date="2022-09-19T16:16:00Z">
        <w:r w:rsidRPr="00044945">
          <w:rPr>
            <w:color w:val="000000" w:themeColor="text1"/>
            <w:lang w:val="en-US"/>
            <w:rPrChange w:id="17" w:author="Alice Giovani de Oliveira" w:date="2022-09-19T16:16:00Z">
              <w:rPr>
                <w:lang w:val="en-US"/>
              </w:rPr>
            </w:rPrChange>
          </w:rPr>
          <w:t xml:space="preserve">These files are under </w:t>
        </w:r>
      </w:ins>
      <w:ins w:id="18" w:author="Alice Giovani de Oliveira" w:date="2022-09-19T16:17:00Z">
        <w:r>
          <w:rPr>
            <w:color w:val="000000" w:themeColor="text1"/>
            <w:lang w:val="en-US"/>
          </w:rPr>
          <w:t>five</w:t>
        </w:r>
      </w:ins>
      <w:ins w:id="19" w:author="Alice Giovani de Oliveira" w:date="2022-09-19T16:16:00Z">
        <w:r w:rsidRPr="00044945">
          <w:rPr>
            <w:color w:val="000000" w:themeColor="text1"/>
            <w:lang w:val="en-US"/>
            <w:rPrChange w:id="20" w:author="Alice Giovani de Oliveira" w:date="2022-09-19T16:16:00Z">
              <w:rPr>
                <w:lang w:val="en-US"/>
              </w:rPr>
            </w:rPrChange>
          </w:rPr>
          <w:t xml:space="preserve"> sub-directories.</w:t>
        </w:r>
      </w:ins>
    </w:p>
    <w:p w14:paraId="72FC861D" w14:textId="79264C8B" w:rsidR="00044945" w:rsidRPr="006172F2" w:rsidRDefault="00044945" w:rsidP="00044945">
      <w:pPr>
        <w:pStyle w:val="ListParagraph"/>
        <w:numPr>
          <w:ilvl w:val="0"/>
          <w:numId w:val="16"/>
        </w:numPr>
        <w:ind w:left="709"/>
        <w:rPr>
          <w:ins w:id="21" w:author="Alice Giovani de Oliveira" w:date="2022-09-19T16:17:00Z"/>
          <w:color w:val="000000" w:themeColor="text1"/>
          <w:lang w:val="en-US"/>
        </w:rPr>
      </w:pPr>
      <w:ins w:id="22" w:author="Alice Giovani de Oliveira" w:date="2022-09-19T16:17:00Z">
        <w:r>
          <w:rPr>
            <w:color w:val="000000" w:themeColor="text1"/>
            <w:lang w:val="en-US"/>
          </w:rPr>
          <w:t>DNSP Benchmarking Data Files 2022 AER</w:t>
        </w:r>
      </w:ins>
    </w:p>
    <w:p w14:paraId="5CB1FAD3" w14:textId="767F2F81" w:rsidR="00044945" w:rsidRPr="006172F2" w:rsidRDefault="004A0CB2" w:rsidP="00044945">
      <w:pPr>
        <w:pStyle w:val="ListParagraph"/>
        <w:numPr>
          <w:ilvl w:val="0"/>
          <w:numId w:val="16"/>
        </w:numPr>
        <w:ind w:left="709"/>
        <w:rPr>
          <w:ins w:id="23" w:author="Alice Giovani de Oliveira" w:date="2022-09-19T16:17:00Z"/>
          <w:color w:val="000000" w:themeColor="text1"/>
          <w:lang w:val="en-US"/>
        </w:rPr>
      </w:pPr>
      <w:ins w:id="24" w:author="Alice Giovani de Oliveira" w:date="2022-09-19T16:18:00Z">
        <w:r>
          <w:rPr>
            <w:color w:val="000000" w:themeColor="text1"/>
            <w:lang w:val="en-US"/>
          </w:rPr>
          <w:t>DNSP-MTFP Tables-Charts</w:t>
        </w:r>
      </w:ins>
    </w:p>
    <w:p w14:paraId="32F046E5" w14:textId="0F1A2A9A" w:rsidR="00044945" w:rsidRDefault="004A0CB2" w:rsidP="00044945">
      <w:pPr>
        <w:pStyle w:val="ListParagraph"/>
        <w:numPr>
          <w:ilvl w:val="0"/>
          <w:numId w:val="16"/>
        </w:numPr>
        <w:ind w:left="709"/>
        <w:rPr>
          <w:ins w:id="25" w:author="Alice Giovani de Oliveira" w:date="2022-09-19T16:18:00Z"/>
          <w:color w:val="000000" w:themeColor="text1"/>
          <w:lang w:val="en-US"/>
        </w:rPr>
      </w:pPr>
      <w:ins w:id="26" w:author="Alice Giovani de Oliveira" w:date="2022-09-19T16:18:00Z">
        <w:r>
          <w:rPr>
            <w:color w:val="000000" w:themeColor="text1"/>
            <w:lang w:val="en-US"/>
          </w:rPr>
          <w:t>Shazam Files</w:t>
        </w:r>
      </w:ins>
    </w:p>
    <w:p w14:paraId="79E10AFE" w14:textId="65E316EE" w:rsidR="004A0CB2" w:rsidRDefault="004A0CB2" w:rsidP="00044945">
      <w:pPr>
        <w:pStyle w:val="ListParagraph"/>
        <w:numPr>
          <w:ilvl w:val="0"/>
          <w:numId w:val="16"/>
        </w:numPr>
        <w:ind w:left="709"/>
        <w:rPr>
          <w:ins w:id="27" w:author="Alice Giovani de Oliveira" w:date="2022-09-19T16:19:00Z"/>
          <w:color w:val="000000" w:themeColor="text1"/>
          <w:lang w:val="en-US"/>
        </w:rPr>
      </w:pPr>
      <w:ins w:id="28" w:author="Alice Giovani de Oliveira" w:date="2022-09-19T16:18:00Z">
        <w:r>
          <w:rPr>
            <w:color w:val="000000" w:themeColor="text1"/>
            <w:lang w:val="en-US"/>
          </w:rPr>
          <w:t>Stata Data Management Files</w:t>
        </w:r>
      </w:ins>
    </w:p>
    <w:p w14:paraId="53F390C3" w14:textId="75DF1956" w:rsidR="004A0CB2" w:rsidRPr="006172F2" w:rsidRDefault="004A0CB2" w:rsidP="00044945">
      <w:pPr>
        <w:pStyle w:val="ListParagraph"/>
        <w:numPr>
          <w:ilvl w:val="0"/>
          <w:numId w:val="16"/>
        </w:numPr>
        <w:ind w:left="709"/>
        <w:rPr>
          <w:ins w:id="29" w:author="Alice Giovani de Oliveira" w:date="2022-09-19T16:17:00Z"/>
          <w:color w:val="000000" w:themeColor="text1"/>
          <w:lang w:val="en-US"/>
        </w:rPr>
      </w:pPr>
      <w:ins w:id="30" w:author="Alice Giovani de Oliveira" w:date="2022-09-19T16:19:00Z">
        <w:r>
          <w:rPr>
            <w:color w:val="000000" w:themeColor="text1"/>
            <w:lang w:val="en-US"/>
          </w:rPr>
          <w:t>Stata Index Analysis Files</w:t>
        </w:r>
      </w:ins>
    </w:p>
    <w:p w14:paraId="0126699A" w14:textId="59FF4547" w:rsidR="00044945" w:rsidRPr="00E9094C" w:rsidDel="00044945" w:rsidRDefault="00044945" w:rsidP="004A0CB2">
      <w:pPr>
        <w:numPr>
          <w:ilvl w:val="1"/>
          <w:numId w:val="22"/>
        </w:numPr>
        <w:rPr>
          <w:del w:id="31" w:author="Alice Giovani de Oliveira" w:date="2022-09-19T16:16:00Z"/>
          <w:color w:val="000000" w:themeColor="text1"/>
          <w:lang w:val="en-US"/>
        </w:rPr>
        <w:pPrChange w:id="32" w:author="Alice Giovani de Oliveira" w:date="2022-09-19T16:19:00Z">
          <w:pPr/>
        </w:pPrChange>
      </w:pPr>
    </w:p>
    <w:p w14:paraId="707E969F" w14:textId="5387FE29" w:rsidR="006A6AAA" w:rsidRPr="007C4B00" w:rsidRDefault="00717BD2" w:rsidP="004A0CB2">
      <w:pPr>
        <w:pStyle w:val="Heading3"/>
        <w:numPr>
          <w:ilvl w:val="1"/>
          <w:numId w:val="22"/>
        </w:numPr>
        <w:rPr>
          <w:color w:val="000000" w:themeColor="text1"/>
        </w:rPr>
        <w:pPrChange w:id="33" w:author="Alice Giovani de Oliveira" w:date="2022-09-19T16:19:00Z">
          <w:pPr>
            <w:pStyle w:val="Heading3"/>
            <w:numPr>
              <w:ilvl w:val="0"/>
              <w:numId w:val="17"/>
            </w:numPr>
            <w:tabs>
              <w:tab w:val="num" w:pos="360"/>
            </w:tabs>
            <w:ind w:left="426" w:hanging="432"/>
          </w:pPr>
        </w:pPrChange>
      </w:pPr>
      <w:r>
        <w:rPr>
          <w:color w:val="000000" w:themeColor="text1"/>
        </w:rPr>
        <w:t xml:space="preserve">DNSP </w:t>
      </w:r>
      <w:r w:rsidR="00685806" w:rsidRPr="007C4B00">
        <w:rPr>
          <w:color w:val="000000" w:themeColor="text1"/>
        </w:rPr>
        <w:t>Benchmarking Data Files 2022 AER</w:t>
      </w:r>
    </w:p>
    <w:p w14:paraId="43654261" w14:textId="77777777" w:rsidR="006A6AAA" w:rsidRPr="007C4B00" w:rsidRDefault="006A6AAA" w:rsidP="006A6AAA">
      <w:pPr>
        <w:rPr>
          <w:color w:val="000000" w:themeColor="text1"/>
          <w:lang w:val="en-US"/>
        </w:rPr>
      </w:pPr>
      <w:r w:rsidRPr="007C4B00">
        <w:rPr>
          <w:color w:val="000000" w:themeColor="text1"/>
          <w:lang w:val="en-US"/>
        </w:rPr>
        <w:t>Includes the following files:</w:t>
      </w:r>
    </w:p>
    <w:p w14:paraId="1EB05D61" w14:textId="7975A874" w:rsidR="006A6AAA" w:rsidRPr="007C4B00" w:rsidRDefault="00685806" w:rsidP="006A6AAA">
      <w:pPr>
        <w:pStyle w:val="ListParagraph"/>
        <w:numPr>
          <w:ilvl w:val="0"/>
          <w:numId w:val="16"/>
        </w:numPr>
        <w:ind w:left="709"/>
        <w:rPr>
          <w:color w:val="000000" w:themeColor="text1"/>
          <w:lang w:val="en-US"/>
        </w:rPr>
      </w:pPr>
      <w:r w:rsidRPr="007C4B00">
        <w:rPr>
          <w:i/>
          <w:color w:val="000000" w:themeColor="text1"/>
          <w:lang w:val="en-US"/>
        </w:rPr>
        <w:t xml:space="preserve">2021 AER VCR values.xlsx </w:t>
      </w:r>
      <w:r w:rsidR="006A6AAA" w:rsidRPr="007C4B00">
        <w:rPr>
          <w:color w:val="000000" w:themeColor="text1"/>
          <w:lang w:val="en-US"/>
        </w:rPr>
        <w:t xml:space="preserve">– </w:t>
      </w:r>
      <w:r w:rsidR="007A650A" w:rsidRPr="007C4B00">
        <w:rPr>
          <w:color w:val="000000" w:themeColor="text1"/>
          <w:lang w:val="en-US"/>
        </w:rPr>
        <w:t>C</w:t>
      </w:r>
      <w:r w:rsidR="006A6AAA" w:rsidRPr="007C4B00">
        <w:rPr>
          <w:color w:val="000000" w:themeColor="text1"/>
          <w:lang w:val="en-US"/>
        </w:rPr>
        <w:t>alculates price series Customer Minutes Off-supply (CMOS) per DNSP based on Values of Customer Reliability (VCR);</w:t>
      </w:r>
    </w:p>
    <w:p w14:paraId="6EFB196B" w14:textId="09838705" w:rsidR="006A6AAA" w:rsidRPr="007C4B00" w:rsidRDefault="00685806" w:rsidP="006A6AAA">
      <w:pPr>
        <w:pStyle w:val="ListParagraph"/>
        <w:numPr>
          <w:ilvl w:val="0"/>
          <w:numId w:val="16"/>
        </w:numPr>
        <w:ind w:left="709"/>
        <w:rPr>
          <w:color w:val="000000" w:themeColor="text1"/>
          <w:lang w:val="en-US"/>
        </w:rPr>
      </w:pPr>
      <w:r w:rsidRPr="007C4B00">
        <w:rPr>
          <w:i/>
          <w:color w:val="000000" w:themeColor="text1"/>
          <w:lang w:val="en-US"/>
        </w:rPr>
        <w:t xml:space="preserve">DNSP AUC calculation (2021).xlsx </w:t>
      </w:r>
      <w:r w:rsidR="006A6AAA" w:rsidRPr="007C4B00">
        <w:rPr>
          <w:color w:val="000000" w:themeColor="text1"/>
          <w:lang w:val="en-US"/>
        </w:rPr>
        <w:t xml:space="preserve">– </w:t>
      </w:r>
      <w:r w:rsidR="007A650A" w:rsidRPr="007C4B00">
        <w:rPr>
          <w:color w:val="000000" w:themeColor="text1"/>
          <w:lang w:val="en-US"/>
        </w:rPr>
        <w:t>A</w:t>
      </w:r>
      <w:r w:rsidR="006A6AAA" w:rsidRPr="007C4B00">
        <w:rPr>
          <w:color w:val="000000" w:themeColor="text1"/>
          <w:lang w:val="en-US"/>
        </w:rPr>
        <w:t>ssembles annual user costs for the five capital inputs;</w:t>
      </w:r>
    </w:p>
    <w:p w14:paraId="320B0D24" w14:textId="0802A2FD" w:rsidR="006A6AAA" w:rsidRPr="007C4B00" w:rsidRDefault="006A6AAA" w:rsidP="006A6AAA">
      <w:pPr>
        <w:pStyle w:val="ListParagraph"/>
        <w:numPr>
          <w:ilvl w:val="0"/>
          <w:numId w:val="16"/>
        </w:numPr>
        <w:ind w:left="709"/>
        <w:rPr>
          <w:color w:val="000000" w:themeColor="text1"/>
          <w:lang w:val="en-US"/>
        </w:rPr>
      </w:pPr>
      <w:r w:rsidRPr="007C4B00">
        <w:rPr>
          <w:i/>
          <w:color w:val="000000" w:themeColor="text1"/>
          <w:lang w:val="en-US"/>
        </w:rPr>
        <w:t>DNSP consolidated benchmarking data (20</w:t>
      </w:r>
      <w:r w:rsidR="00685806" w:rsidRPr="007C4B00">
        <w:rPr>
          <w:i/>
          <w:color w:val="000000" w:themeColor="text1"/>
          <w:lang w:val="en-US"/>
        </w:rPr>
        <w:t>21</w:t>
      </w:r>
      <w:r w:rsidRPr="007C4B00">
        <w:rPr>
          <w:i/>
          <w:color w:val="000000" w:themeColor="text1"/>
          <w:lang w:val="en-US"/>
        </w:rPr>
        <w:t>).xlsx</w:t>
      </w:r>
      <w:r w:rsidRPr="007C4B00">
        <w:rPr>
          <w:color w:val="000000" w:themeColor="text1"/>
          <w:lang w:val="en-US"/>
        </w:rPr>
        <w:t xml:space="preserve"> – </w:t>
      </w:r>
      <w:r w:rsidR="007A650A" w:rsidRPr="007C4B00">
        <w:rPr>
          <w:color w:val="000000" w:themeColor="text1"/>
          <w:lang w:val="en-US"/>
        </w:rPr>
        <w:t>D</w:t>
      </w:r>
      <w:r w:rsidRPr="007C4B00">
        <w:rPr>
          <w:color w:val="000000" w:themeColor="text1"/>
          <w:lang w:val="en-US"/>
        </w:rPr>
        <w:t>atabase file assembles variables used in the MTFP and MPFP analysis at the DNSP level at the industry level from the AER’s Economic Benchmarking Regulatory Information Notice (EBRIN) returns and the intermediate files listed above</w:t>
      </w:r>
      <w:ins w:id="34" w:author="Melusine Quack" w:date="2022-09-05T09:29:00Z">
        <w:r w:rsidR="002E34EC">
          <w:rPr>
            <w:color w:val="000000" w:themeColor="text1"/>
            <w:lang w:val="en-US"/>
          </w:rPr>
          <w:t>.</w:t>
        </w:r>
      </w:ins>
      <w:del w:id="35" w:author="Melusine Quack" w:date="2022-09-05T09:29:00Z">
        <w:r w:rsidR="007A650A" w:rsidRPr="007C4B00" w:rsidDel="002E34EC">
          <w:rPr>
            <w:color w:val="000000" w:themeColor="text1"/>
            <w:lang w:val="en-US"/>
          </w:rPr>
          <w:delText>;</w:delText>
        </w:r>
      </w:del>
    </w:p>
    <w:p w14:paraId="6D03EDE0" w14:textId="33B89CD2" w:rsidR="006A6AAA" w:rsidRPr="006172F2" w:rsidRDefault="006A6AAA" w:rsidP="004A0CB2">
      <w:pPr>
        <w:pStyle w:val="Heading3"/>
        <w:numPr>
          <w:ilvl w:val="1"/>
          <w:numId w:val="22"/>
        </w:numPr>
        <w:rPr>
          <w:color w:val="000000" w:themeColor="text1"/>
          <w:lang w:val="en-US"/>
        </w:rPr>
        <w:pPrChange w:id="36" w:author="Alice Giovani de Oliveira" w:date="2022-09-19T16:20:00Z">
          <w:pPr>
            <w:pStyle w:val="Heading3"/>
            <w:numPr>
              <w:ilvl w:val="0"/>
              <w:numId w:val="17"/>
            </w:numPr>
            <w:tabs>
              <w:tab w:val="num" w:pos="360"/>
            </w:tabs>
            <w:ind w:left="426" w:hanging="432"/>
          </w:pPr>
        </w:pPrChange>
      </w:pPr>
      <w:r w:rsidRPr="006172F2">
        <w:rPr>
          <w:color w:val="000000" w:themeColor="text1"/>
          <w:lang w:val="en-US"/>
        </w:rPr>
        <w:t>Stata Data Management Files</w:t>
      </w:r>
    </w:p>
    <w:p w14:paraId="4AC9955F" w14:textId="77777777" w:rsidR="006A6AAA" w:rsidRPr="006172F2" w:rsidRDefault="006A6AAA" w:rsidP="006A6AAA">
      <w:pPr>
        <w:spacing w:before="0"/>
        <w:rPr>
          <w:color w:val="000000" w:themeColor="text1"/>
          <w:lang w:val="en-US"/>
        </w:rPr>
      </w:pPr>
      <w:r w:rsidRPr="006172F2">
        <w:rPr>
          <w:color w:val="000000" w:themeColor="text1"/>
          <w:lang w:val="en-US"/>
        </w:rPr>
        <w:t>These files are under three sub-directories.</w:t>
      </w:r>
    </w:p>
    <w:p w14:paraId="3274460A" w14:textId="77777777"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Input Data File</w:t>
      </w:r>
    </w:p>
    <w:p w14:paraId="31AFB005" w14:textId="77777777"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Data Mgt Programs</w:t>
      </w:r>
    </w:p>
    <w:p w14:paraId="3C00871C" w14:textId="77777777"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Data Mgt Outputs.</w:t>
      </w:r>
    </w:p>
    <w:p w14:paraId="7B4C0819" w14:textId="60876DA0" w:rsidR="006A6AAA" w:rsidRPr="006172F2" w:rsidRDefault="006A6AAA" w:rsidP="004A0CB2">
      <w:pPr>
        <w:pStyle w:val="Heading4"/>
        <w:numPr>
          <w:ilvl w:val="2"/>
          <w:numId w:val="22"/>
        </w:numPr>
        <w:spacing w:before="240"/>
        <w:rPr>
          <w:color w:val="000000" w:themeColor="text1"/>
          <w:lang w:val="en-US"/>
        </w:rPr>
        <w:pPrChange w:id="37" w:author="Alice Giovani de Oliveira" w:date="2022-09-19T16:21:00Z">
          <w:pPr>
            <w:pStyle w:val="Heading4"/>
            <w:spacing w:before="240"/>
          </w:pPr>
        </w:pPrChange>
      </w:pPr>
      <w:del w:id="38" w:author="Alice Giovani de Oliveira" w:date="2022-09-19T16:21:00Z">
        <w:r w:rsidRPr="006172F2" w:rsidDel="004A0CB2">
          <w:rPr>
            <w:color w:val="000000" w:themeColor="text1"/>
            <w:lang w:val="en-US"/>
          </w:rPr>
          <w:delText>2.</w:delText>
        </w:r>
        <w:r w:rsidR="00117E01" w:rsidRPr="006172F2" w:rsidDel="004A0CB2">
          <w:rPr>
            <w:color w:val="000000" w:themeColor="text1"/>
            <w:lang w:val="en-US"/>
          </w:rPr>
          <w:delText xml:space="preserve">1  </w:delText>
        </w:r>
      </w:del>
      <w:r w:rsidRPr="006172F2">
        <w:rPr>
          <w:color w:val="000000" w:themeColor="text1"/>
          <w:lang w:val="en-US"/>
        </w:rPr>
        <w:t>Stata Input Data File</w:t>
      </w:r>
    </w:p>
    <w:p w14:paraId="2EDF9980" w14:textId="5316A9B9" w:rsidR="006A6AAA" w:rsidRPr="006172F2" w:rsidRDefault="00AA694D" w:rsidP="006A6AAA">
      <w:pPr>
        <w:pStyle w:val="ListParagraph"/>
        <w:numPr>
          <w:ilvl w:val="0"/>
          <w:numId w:val="16"/>
        </w:numPr>
        <w:ind w:left="709"/>
        <w:rPr>
          <w:color w:val="000000" w:themeColor="text1"/>
          <w:lang w:val="en-US"/>
        </w:rPr>
      </w:pPr>
      <w:r w:rsidRPr="006172F2">
        <w:rPr>
          <w:i/>
          <w:color w:val="000000" w:themeColor="text1"/>
          <w:lang w:val="en-US"/>
        </w:rPr>
        <w:t xml:space="preserve">DNSP consolidated benchmarking data (2021).xlsx </w:t>
      </w:r>
      <w:r w:rsidR="006A6AAA" w:rsidRPr="006172F2">
        <w:rPr>
          <w:color w:val="000000" w:themeColor="text1"/>
          <w:lang w:val="en-US"/>
        </w:rPr>
        <w:t>– Includes</w:t>
      </w:r>
      <w:r w:rsidR="00FE6DEC" w:rsidRPr="006172F2">
        <w:rPr>
          <w:color w:val="000000" w:themeColor="text1"/>
          <w:lang w:val="en-US"/>
        </w:rPr>
        <w:t xml:space="preserve"> </w:t>
      </w:r>
      <w:r w:rsidR="006A6AAA" w:rsidRPr="006172F2">
        <w:rPr>
          <w:color w:val="000000" w:themeColor="text1"/>
          <w:lang w:val="en-US"/>
        </w:rPr>
        <w:t>benchmarking data.</w:t>
      </w:r>
    </w:p>
    <w:p w14:paraId="53108510" w14:textId="3175EE29" w:rsidR="006A6AAA" w:rsidRPr="006172F2" w:rsidRDefault="006A6AAA" w:rsidP="004A0CB2">
      <w:pPr>
        <w:pStyle w:val="Heading4"/>
        <w:numPr>
          <w:ilvl w:val="2"/>
          <w:numId w:val="22"/>
        </w:numPr>
        <w:spacing w:before="240"/>
        <w:rPr>
          <w:color w:val="000000" w:themeColor="text1"/>
          <w:lang w:val="en-US"/>
        </w:rPr>
        <w:pPrChange w:id="39" w:author="Alice Giovani de Oliveira" w:date="2022-09-19T16:21:00Z">
          <w:pPr>
            <w:pStyle w:val="Heading4"/>
            <w:spacing w:before="240"/>
          </w:pPr>
        </w:pPrChange>
      </w:pPr>
      <w:del w:id="40" w:author="Alice Giovani de Oliveira" w:date="2022-09-19T16:21:00Z">
        <w:r w:rsidRPr="006172F2" w:rsidDel="004A0CB2">
          <w:rPr>
            <w:color w:val="000000" w:themeColor="text1"/>
            <w:lang w:val="en-US"/>
          </w:rPr>
          <w:delText xml:space="preserve">2.2  </w:delText>
        </w:r>
      </w:del>
      <w:r w:rsidRPr="006172F2">
        <w:rPr>
          <w:color w:val="000000" w:themeColor="text1"/>
          <w:lang w:val="en-US"/>
        </w:rPr>
        <w:t>Stata Data Mgt Programs</w:t>
      </w:r>
    </w:p>
    <w:p w14:paraId="3BCD8E2E" w14:textId="758C70BD" w:rsidR="006A6AAA" w:rsidRPr="006172F2" w:rsidRDefault="00AA694D" w:rsidP="006A6AAA">
      <w:pPr>
        <w:pStyle w:val="ListParagraph"/>
        <w:numPr>
          <w:ilvl w:val="0"/>
          <w:numId w:val="16"/>
        </w:numPr>
        <w:ind w:left="709"/>
        <w:rPr>
          <w:color w:val="000000" w:themeColor="text1"/>
          <w:lang w:val="en-US"/>
        </w:rPr>
      </w:pPr>
      <w:r w:rsidRPr="006172F2">
        <w:rPr>
          <w:i/>
          <w:color w:val="000000" w:themeColor="text1"/>
          <w:lang w:val="en-US"/>
        </w:rPr>
        <w:t>crDNSPbench22-firm1.do</w:t>
      </w:r>
      <w:r w:rsidR="00416266" w:rsidRPr="006172F2">
        <w:rPr>
          <w:i/>
          <w:color w:val="000000" w:themeColor="text1"/>
          <w:lang w:val="en-US"/>
        </w:rPr>
        <w:t xml:space="preserve"> </w:t>
      </w:r>
      <w:r w:rsidR="006A6AAA" w:rsidRPr="006172F2">
        <w:rPr>
          <w:color w:val="000000" w:themeColor="text1"/>
          <w:lang w:val="en-US"/>
        </w:rPr>
        <w:t xml:space="preserve">– Reads from the file </w:t>
      </w:r>
      <w:r w:rsidR="00416266" w:rsidRPr="006172F2">
        <w:rPr>
          <w:i/>
          <w:color w:val="000000" w:themeColor="text1"/>
          <w:lang w:val="en-US"/>
        </w:rPr>
        <w:t xml:space="preserve">DNSP consolidated benchmarking data (2021).xlsx </w:t>
      </w:r>
      <w:r w:rsidR="006A6AAA" w:rsidRPr="006172F2">
        <w:rPr>
          <w:color w:val="000000" w:themeColor="text1"/>
          <w:lang w:val="en-US"/>
        </w:rPr>
        <w:t xml:space="preserve">(specifically, the worksheet ‘Shazam DNSP Data’) and creates data files for use in Shazam (see section 3 below) and in Stata (see section 4 below). The </w:t>
      </w:r>
      <w:r w:rsidR="006A6AAA" w:rsidRPr="006172F2">
        <w:rPr>
          <w:color w:val="000000" w:themeColor="text1"/>
          <w:lang w:val="en-US"/>
        </w:rPr>
        <w:lastRenderedPageBreak/>
        <w:t>Stata data file</w:t>
      </w:r>
      <w:r w:rsidR="009928AF" w:rsidRPr="006172F2">
        <w:rPr>
          <w:color w:val="000000" w:themeColor="text1"/>
          <w:lang w:val="en-US"/>
        </w:rPr>
        <w:t xml:space="preserve"> is</w:t>
      </w:r>
      <w:r w:rsidR="006A6AAA" w:rsidRPr="006172F2">
        <w:rPr>
          <w:color w:val="000000" w:themeColor="text1"/>
          <w:lang w:val="en-US"/>
        </w:rPr>
        <w:t xml:space="preserve"> in Stata </w:t>
      </w:r>
      <w:r w:rsidR="00424E0C" w:rsidRPr="006172F2">
        <w:rPr>
          <w:color w:val="000000" w:themeColor="text1"/>
          <w:lang w:val="en-US"/>
        </w:rPr>
        <w:t>format and</w:t>
      </w:r>
      <w:r w:rsidR="006A6AAA" w:rsidRPr="006172F2">
        <w:rPr>
          <w:color w:val="000000" w:themeColor="text1"/>
          <w:lang w:val="en-US"/>
        </w:rPr>
        <w:t xml:space="preserve"> include</w:t>
      </w:r>
      <w:r w:rsidR="009928AF" w:rsidRPr="006172F2">
        <w:rPr>
          <w:color w:val="000000" w:themeColor="text1"/>
          <w:lang w:val="en-US"/>
        </w:rPr>
        <w:t>s</w:t>
      </w:r>
      <w:r w:rsidR="006A6AAA" w:rsidRPr="006172F2">
        <w:rPr>
          <w:color w:val="000000" w:themeColor="text1"/>
          <w:lang w:val="en-US"/>
        </w:rPr>
        <w:t xml:space="preserve"> </w:t>
      </w:r>
      <w:r w:rsidR="00FE6DEC" w:rsidRPr="006172F2">
        <w:rPr>
          <w:i/>
          <w:color w:val="000000" w:themeColor="text1"/>
          <w:lang w:val="en-US"/>
        </w:rPr>
        <w:t xml:space="preserve">dnspbench22-firm.dta </w:t>
      </w:r>
      <w:r w:rsidR="006A6AAA" w:rsidRPr="006172F2">
        <w:rPr>
          <w:color w:val="000000" w:themeColor="text1"/>
          <w:lang w:val="en-US"/>
        </w:rPr>
        <w:t>described in ‘Stata Data Mgt Outputs’ below. The Shazam data file</w:t>
      </w:r>
      <w:r w:rsidR="009928AF" w:rsidRPr="006172F2">
        <w:rPr>
          <w:color w:val="000000" w:themeColor="text1"/>
          <w:lang w:val="en-US"/>
        </w:rPr>
        <w:t>s</w:t>
      </w:r>
      <w:r w:rsidR="006A6AAA" w:rsidRPr="006172F2">
        <w:rPr>
          <w:color w:val="000000" w:themeColor="text1"/>
          <w:lang w:val="en-US"/>
        </w:rPr>
        <w:t xml:space="preserve"> </w:t>
      </w:r>
      <w:r w:rsidR="009928AF" w:rsidRPr="006172F2">
        <w:rPr>
          <w:color w:val="000000" w:themeColor="text1"/>
          <w:lang w:val="en-US"/>
        </w:rPr>
        <w:t>are</w:t>
      </w:r>
      <w:r w:rsidR="006A6AAA" w:rsidRPr="006172F2">
        <w:rPr>
          <w:color w:val="000000" w:themeColor="text1"/>
          <w:lang w:val="en-US"/>
        </w:rPr>
        <w:t xml:space="preserve"> in CSV format and include:</w:t>
      </w:r>
    </w:p>
    <w:p w14:paraId="57D44C9B" w14:textId="33E0D293" w:rsidR="006A6AAA" w:rsidRPr="006172F2" w:rsidRDefault="00083198" w:rsidP="00FE6DEC">
      <w:pPr>
        <w:pStyle w:val="ListParagraph"/>
        <w:numPr>
          <w:ilvl w:val="1"/>
          <w:numId w:val="16"/>
        </w:numPr>
        <w:ind w:left="1134"/>
        <w:jc w:val="left"/>
        <w:rPr>
          <w:color w:val="000000" w:themeColor="text1"/>
          <w:lang w:val="en-US"/>
        </w:rPr>
      </w:pPr>
      <w:r w:rsidRPr="006172F2">
        <w:rPr>
          <w:color w:val="000000" w:themeColor="text1"/>
          <w:lang w:val="en-US"/>
        </w:rPr>
        <w:t>F</w:t>
      </w:r>
      <w:r w:rsidR="006A6AAA" w:rsidRPr="006172F2">
        <w:rPr>
          <w:color w:val="000000" w:themeColor="text1"/>
          <w:lang w:val="en-US"/>
        </w:rPr>
        <w:t>iles for individual DNSPs (</w:t>
      </w:r>
      <w:r w:rsidR="006A6AAA" w:rsidRPr="006172F2">
        <w:rPr>
          <w:i/>
          <w:iCs/>
          <w:color w:val="000000" w:themeColor="text1"/>
          <w:lang w:val="en-US"/>
        </w:rPr>
        <w:t>AGDdata.csv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ANDdata.csv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CITdata.csv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ENDdata.csv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ENXdata.csv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ERGdata.csv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ESSdata.csv</w:t>
      </w:r>
      <w:r w:rsidRPr="006172F2">
        <w:rPr>
          <w:color w:val="000000" w:themeColor="text1"/>
          <w:lang w:val="en-US"/>
        </w:rPr>
        <w:t>,</w:t>
      </w:r>
      <w:r w:rsidR="00416266" w:rsidRPr="006172F2">
        <w:rPr>
          <w:color w:val="000000" w:themeColor="text1"/>
          <w:lang w:val="en-US"/>
        </w:rPr>
        <w:t xml:space="preserve"> </w:t>
      </w:r>
      <w:r w:rsidR="006A6AAA" w:rsidRPr="006172F2">
        <w:rPr>
          <w:i/>
          <w:iCs/>
          <w:color w:val="000000" w:themeColor="text1"/>
          <w:lang w:val="en-US"/>
        </w:rPr>
        <w:t>EVOdata.csv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JENdata.csv</w:t>
      </w:r>
      <w:r w:rsidRPr="006172F2">
        <w:rPr>
          <w:color w:val="000000" w:themeColor="text1"/>
          <w:lang w:val="en-US"/>
        </w:rPr>
        <w:t xml:space="preserve">, </w:t>
      </w:r>
      <w:r w:rsidR="006A6AAA" w:rsidRPr="006172F2">
        <w:rPr>
          <w:i/>
          <w:iCs/>
          <w:color w:val="000000" w:themeColor="text1"/>
          <w:lang w:val="en-US"/>
        </w:rPr>
        <w:t>PCRdata.csv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SAPdata.csv</w:t>
      </w:r>
      <w:r w:rsidRPr="006172F2">
        <w:rPr>
          <w:color w:val="000000" w:themeColor="text1"/>
          <w:lang w:val="en-US"/>
        </w:rPr>
        <w:t xml:space="preserve">, </w:t>
      </w:r>
      <w:r w:rsidR="006A6AAA" w:rsidRPr="006172F2">
        <w:rPr>
          <w:i/>
          <w:iCs/>
          <w:color w:val="000000" w:themeColor="text1"/>
          <w:lang w:val="en-US"/>
        </w:rPr>
        <w:t>TNDdata.csv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UEDdata.csv</w:t>
      </w:r>
      <w:r w:rsidR="006A6AAA" w:rsidRPr="006172F2">
        <w:rPr>
          <w:color w:val="000000" w:themeColor="text1"/>
          <w:lang w:val="en-US"/>
        </w:rPr>
        <w:t>)</w:t>
      </w:r>
      <w:r w:rsidRPr="006172F2">
        <w:rPr>
          <w:color w:val="000000" w:themeColor="text1"/>
          <w:lang w:val="en-US"/>
        </w:rPr>
        <w:t>, and</w:t>
      </w:r>
    </w:p>
    <w:p w14:paraId="068BC49B" w14:textId="4D02D858" w:rsidR="006A6AAA" w:rsidRPr="006172F2" w:rsidRDefault="00083198">
      <w:pPr>
        <w:pStyle w:val="ListParagraph"/>
        <w:numPr>
          <w:ilvl w:val="1"/>
          <w:numId w:val="16"/>
        </w:numPr>
        <w:spacing w:before="0"/>
        <w:ind w:left="1134"/>
        <w:rPr>
          <w:color w:val="000000" w:themeColor="text1"/>
          <w:lang w:val="en-US"/>
        </w:rPr>
        <w:pPrChange w:id="41" w:author="Melusine Quack" w:date="2022-09-05T09:29:00Z">
          <w:pPr>
            <w:pStyle w:val="ListParagraph"/>
            <w:numPr>
              <w:ilvl w:val="1"/>
              <w:numId w:val="16"/>
            </w:numPr>
            <w:ind w:left="1134" w:hanging="360"/>
          </w:pPr>
        </w:pPrChange>
      </w:pPr>
      <w:r w:rsidRPr="006172F2">
        <w:rPr>
          <w:color w:val="000000" w:themeColor="text1"/>
          <w:lang w:val="en-US"/>
        </w:rPr>
        <w:t>A</w:t>
      </w:r>
      <w:r w:rsidR="006A6AAA" w:rsidRPr="006172F2">
        <w:rPr>
          <w:color w:val="000000" w:themeColor="text1"/>
          <w:lang w:val="en-US"/>
        </w:rPr>
        <w:t xml:space="preserve"> pooled data file for all DNSPs (</w:t>
      </w:r>
      <w:r w:rsidR="006A6AAA" w:rsidRPr="006172F2">
        <w:rPr>
          <w:i/>
          <w:iCs/>
          <w:color w:val="000000" w:themeColor="text1"/>
          <w:lang w:val="en-US"/>
        </w:rPr>
        <w:t>DNSPdata.csv</w:t>
      </w:r>
      <w:r w:rsidR="006A6AAA" w:rsidRPr="006172F2">
        <w:rPr>
          <w:color w:val="000000" w:themeColor="text1"/>
          <w:lang w:val="en-US"/>
        </w:rPr>
        <w:t>)</w:t>
      </w:r>
      <w:r w:rsidRPr="006172F2">
        <w:rPr>
          <w:color w:val="000000" w:themeColor="text1"/>
          <w:lang w:val="en-US"/>
        </w:rPr>
        <w:t>.</w:t>
      </w:r>
    </w:p>
    <w:p w14:paraId="01718BD0" w14:textId="3CA88089" w:rsidR="009928AF" w:rsidRPr="006172F2" w:rsidRDefault="009928AF" w:rsidP="009928AF">
      <w:pPr>
        <w:pStyle w:val="ListParagraph"/>
        <w:numPr>
          <w:ilvl w:val="0"/>
          <w:numId w:val="16"/>
        </w:numPr>
        <w:ind w:left="709"/>
        <w:rPr>
          <w:color w:val="000000" w:themeColor="text1"/>
          <w:lang w:val="en-US"/>
        </w:rPr>
      </w:pPr>
      <w:r w:rsidRPr="006172F2">
        <w:rPr>
          <w:i/>
          <w:color w:val="000000" w:themeColor="text1"/>
          <w:lang w:val="en-US"/>
        </w:rPr>
        <w:t xml:space="preserve">crDNSPbench22-ind1.do </w:t>
      </w:r>
      <w:r w:rsidRPr="006172F2">
        <w:rPr>
          <w:color w:val="000000" w:themeColor="text1"/>
          <w:lang w:val="en-US"/>
        </w:rPr>
        <w:t xml:space="preserve">– Reads from the file </w:t>
      </w:r>
      <w:r w:rsidRPr="006172F2">
        <w:rPr>
          <w:i/>
          <w:color w:val="000000" w:themeColor="text1"/>
          <w:lang w:val="en-US"/>
        </w:rPr>
        <w:t xml:space="preserve">DNSP consolidated benchmarking data (2021).xlsx </w:t>
      </w:r>
      <w:r w:rsidRPr="006172F2">
        <w:rPr>
          <w:color w:val="000000" w:themeColor="text1"/>
          <w:lang w:val="en-US"/>
        </w:rPr>
        <w:t>(specifically, the worksheet ‘Shazam Industry Data’) and creates data files for use in Shazam (see section 3 below) and in Stata (see section 4 below). The Stata data file</w:t>
      </w:r>
      <w:r w:rsidR="00026564">
        <w:rPr>
          <w:color w:val="000000" w:themeColor="text1"/>
          <w:lang w:val="en-US"/>
        </w:rPr>
        <w:t xml:space="preserve"> i</w:t>
      </w:r>
      <w:r w:rsidRPr="006172F2">
        <w:rPr>
          <w:color w:val="000000" w:themeColor="text1"/>
          <w:lang w:val="en-US"/>
        </w:rPr>
        <w:t xml:space="preserve">s in Stata format and includes </w:t>
      </w:r>
      <w:r w:rsidRPr="006172F2">
        <w:rPr>
          <w:i/>
          <w:color w:val="000000" w:themeColor="text1"/>
          <w:lang w:val="en-US"/>
        </w:rPr>
        <w:t xml:space="preserve">dnspbench22-ind.dta </w:t>
      </w:r>
      <w:r w:rsidRPr="006172F2">
        <w:rPr>
          <w:color w:val="000000" w:themeColor="text1"/>
          <w:lang w:val="en-US"/>
        </w:rPr>
        <w:t>described in ‘Stata Data Mgt Outputs’ below. The Shazam data file is in CSV format and includes:</w:t>
      </w:r>
    </w:p>
    <w:p w14:paraId="5DFED4DC" w14:textId="7DE43DED" w:rsidR="006A6AAA" w:rsidRPr="006172F2" w:rsidRDefault="006172F2" w:rsidP="009928AF">
      <w:pPr>
        <w:pStyle w:val="ListParagraph"/>
        <w:numPr>
          <w:ilvl w:val="1"/>
          <w:numId w:val="16"/>
        </w:numPr>
        <w:ind w:left="1134"/>
        <w:rPr>
          <w:color w:val="000000" w:themeColor="text1"/>
          <w:lang w:val="en-US"/>
        </w:rPr>
      </w:pPr>
      <w:r>
        <w:rPr>
          <w:color w:val="000000" w:themeColor="text1"/>
          <w:lang w:val="en-US"/>
        </w:rPr>
        <w:t>An</w:t>
      </w:r>
      <w:r w:rsidR="009928AF" w:rsidRPr="006172F2">
        <w:rPr>
          <w:color w:val="000000" w:themeColor="text1"/>
          <w:lang w:val="en-US"/>
        </w:rPr>
        <w:t xml:space="preserve"> aggregated industry data file (</w:t>
      </w:r>
      <w:r w:rsidR="009928AF" w:rsidRPr="006172F2">
        <w:rPr>
          <w:i/>
          <w:iCs/>
          <w:color w:val="000000" w:themeColor="text1"/>
          <w:lang w:val="en-US"/>
        </w:rPr>
        <w:t>DINDdata.csv</w:t>
      </w:r>
      <w:r w:rsidR="009928AF" w:rsidRPr="006172F2">
        <w:rPr>
          <w:color w:val="000000" w:themeColor="text1"/>
          <w:lang w:val="en-US"/>
        </w:rPr>
        <w:t>).</w:t>
      </w:r>
    </w:p>
    <w:p w14:paraId="1438E3B3" w14:textId="4CA86C5B" w:rsidR="006A6AAA" w:rsidRPr="006172F2" w:rsidRDefault="00416266" w:rsidP="006A6AAA">
      <w:pPr>
        <w:pStyle w:val="ListParagraph"/>
        <w:numPr>
          <w:ilvl w:val="0"/>
          <w:numId w:val="16"/>
        </w:numPr>
        <w:ind w:left="709"/>
        <w:rPr>
          <w:color w:val="000000" w:themeColor="text1"/>
          <w:lang w:val="en-US"/>
        </w:rPr>
      </w:pPr>
      <w:r w:rsidRPr="006172F2">
        <w:rPr>
          <w:i/>
          <w:color w:val="000000" w:themeColor="text1"/>
          <w:lang w:val="en-US"/>
        </w:rPr>
        <w:t xml:space="preserve">crDNSPbench22-state1.do </w:t>
      </w:r>
      <w:r w:rsidR="006A6AAA" w:rsidRPr="006172F2">
        <w:rPr>
          <w:color w:val="000000" w:themeColor="text1"/>
          <w:lang w:val="en-US"/>
        </w:rPr>
        <w:t xml:space="preserve">– Reads the file </w:t>
      </w:r>
      <w:r w:rsidRPr="006172F2">
        <w:rPr>
          <w:i/>
          <w:color w:val="000000" w:themeColor="text1"/>
          <w:lang w:val="en-US"/>
        </w:rPr>
        <w:t>DNSP consolidated benchmarking data (2021).xlsx</w:t>
      </w:r>
      <w:r w:rsidR="006A6AAA" w:rsidRPr="006172F2">
        <w:rPr>
          <w:color w:val="000000" w:themeColor="text1"/>
          <w:lang w:val="en-US"/>
        </w:rPr>
        <w:t xml:space="preserve"> (specifically, the worksheet ‘Shazam State Data’) and creates data files for use in Shazam and </w:t>
      </w:r>
      <w:del w:id="42" w:author="Melusine Quack" w:date="2022-09-05T11:00:00Z">
        <w:r w:rsidR="006A6AAA" w:rsidRPr="006172F2" w:rsidDel="000137B7">
          <w:rPr>
            <w:color w:val="000000" w:themeColor="text1"/>
            <w:lang w:val="en-US"/>
          </w:rPr>
          <w:delText xml:space="preserve">in </w:delText>
        </w:r>
      </w:del>
      <w:r w:rsidR="006A6AAA" w:rsidRPr="006172F2">
        <w:rPr>
          <w:color w:val="000000" w:themeColor="text1"/>
          <w:lang w:val="en-US"/>
        </w:rPr>
        <w:t xml:space="preserve">Stata. The Stata data file is </w:t>
      </w:r>
      <w:r w:rsidR="00424E0C" w:rsidRPr="006172F2">
        <w:rPr>
          <w:i/>
          <w:color w:val="000000" w:themeColor="text1"/>
          <w:lang w:val="en-US"/>
        </w:rPr>
        <w:t>dnspbench22-state.dta,</w:t>
      </w:r>
      <w:r w:rsidR="006A6AAA" w:rsidRPr="006172F2">
        <w:rPr>
          <w:color w:val="000000" w:themeColor="text1"/>
          <w:lang w:val="en-US"/>
        </w:rPr>
        <w:t xml:space="preserve"> described in ‘Stata Data Mgt Outputs’ below. The Shazam data files are in CSV format, and include:</w:t>
      </w:r>
    </w:p>
    <w:p w14:paraId="65841375" w14:textId="096EBCEC" w:rsidR="006A6AAA" w:rsidRPr="006172F2" w:rsidRDefault="00083198" w:rsidP="00416266">
      <w:pPr>
        <w:pStyle w:val="ListParagraph"/>
        <w:numPr>
          <w:ilvl w:val="1"/>
          <w:numId w:val="16"/>
        </w:numPr>
        <w:ind w:left="1134"/>
        <w:jc w:val="left"/>
        <w:rPr>
          <w:color w:val="000000" w:themeColor="text1"/>
          <w:lang w:val="en-US"/>
        </w:rPr>
      </w:pPr>
      <w:r w:rsidRPr="006172F2">
        <w:rPr>
          <w:color w:val="000000" w:themeColor="text1"/>
          <w:lang w:val="en-US"/>
        </w:rPr>
        <w:t>F</w:t>
      </w:r>
      <w:r w:rsidR="006A6AAA" w:rsidRPr="006172F2">
        <w:rPr>
          <w:color w:val="000000" w:themeColor="text1"/>
          <w:lang w:val="en-US"/>
        </w:rPr>
        <w:t>iles for each State (</w:t>
      </w:r>
      <w:r w:rsidR="006A6AAA" w:rsidRPr="006172F2">
        <w:rPr>
          <w:i/>
          <w:iCs/>
          <w:color w:val="000000" w:themeColor="text1"/>
          <w:lang w:val="en-US"/>
        </w:rPr>
        <w:t>DACTdata.csv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DNSWdata.csv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DQLDdata.csv</w:t>
      </w:r>
      <w:r w:rsidRPr="006172F2">
        <w:rPr>
          <w:color w:val="000000" w:themeColor="text1"/>
          <w:lang w:val="en-US"/>
        </w:rPr>
        <w:t xml:space="preserve">, </w:t>
      </w:r>
      <w:r w:rsidR="006A6AAA" w:rsidRPr="006172F2">
        <w:rPr>
          <w:i/>
          <w:iCs/>
          <w:color w:val="000000" w:themeColor="text1"/>
          <w:lang w:val="en-US"/>
        </w:rPr>
        <w:t>DSAdata.csv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DTASdata.csv</w:t>
      </w:r>
      <w:r w:rsidRPr="006172F2">
        <w:rPr>
          <w:color w:val="000000" w:themeColor="text1"/>
          <w:lang w:val="en-US"/>
        </w:rPr>
        <w:t xml:space="preserve">, </w:t>
      </w:r>
      <w:r w:rsidR="006A6AAA" w:rsidRPr="006172F2">
        <w:rPr>
          <w:i/>
          <w:iCs/>
          <w:color w:val="000000" w:themeColor="text1"/>
          <w:lang w:val="en-US"/>
        </w:rPr>
        <w:t>DVICdata.csv</w:t>
      </w:r>
      <w:r w:rsidR="006A6AAA" w:rsidRPr="006172F2">
        <w:rPr>
          <w:color w:val="000000" w:themeColor="text1"/>
          <w:lang w:val="en-US"/>
        </w:rPr>
        <w:t>)</w:t>
      </w:r>
      <w:r w:rsidRPr="006172F2">
        <w:rPr>
          <w:color w:val="000000" w:themeColor="text1"/>
          <w:lang w:val="en-US"/>
        </w:rPr>
        <w:t>, and</w:t>
      </w:r>
    </w:p>
    <w:p w14:paraId="16EB49A5" w14:textId="434BFED8" w:rsidR="006A6AAA" w:rsidRPr="006172F2" w:rsidRDefault="00083198" w:rsidP="006A6AAA">
      <w:pPr>
        <w:pStyle w:val="ListParagraph"/>
        <w:numPr>
          <w:ilvl w:val="1"/>
          <w:numId w:val="16"/>
        </w:numPr>
        <w:ind w:left="1134"/>
        <w:rPr>
          <w:color w:val="000000" w:themeColor="text1"/>
          <w:lang w:val="en-US"/>
        </w:rPr>
      </w:pPr>
      <w:r w:rsidRPr="006172F2">
        <w:rPr>
          <w:color w:val="000000" w:themeColor="text1"/>
          <w:lang w:val="en-US"/>
        </w:rPr>
        <w:t>A</w:t>
      </w:r>
      <w:r w:rsidR="006A6AAA" w:rsidRPr="006172F2">
        <w:rPr>
          <w:color w:val="000000" w:themeColor="text1"/>
          <w:lang w:val="en-US"/>
        </w:rPr>
        <w:t xml:space="preserve"> pooled data file for all States (</w:t>
      </w:r>
      <w:r w:rsidR="006A6AAA" w:rsidRPr="006172F2">
        <w:rPr>
          <w:i/>
          <w:iCs/>
          <w:color w:val="000000" w:themeColor="text1"/>
          <w:lang w:val="en-US"/>
        </w:rPr>
        <w:t>STATEdata.csv</w:t>
      </w:r>
      <w:r w:rsidR="006A6AAA" w:rsidRPr="006172F2">
        <w:rPr>
          <w:color w:val="000000" w:themeColor="text1"/>
          <w:lang w:val="en-US"/>
        </w:rPr>
        <w:t>).</w:t>
      </w:r>
    </w:p>
    <w:p w14:paraId="5B75061F" w14:textId="4D1482BC" w:rsidR="006A6AAA" w:rsidRPr="006172F2" w:rsidRDefault="00117E01" w:rsidP="004A0CB2">
      <w:pPr>
        <w:pStyle w:val="Heading4"/>
        <w:numPr>
          <w:ilvl w:val="2"/>
          <w:numId w:val="22"/>
        </w:numPr>
        <w:spacing w:before="240"/>
        <w:rPr>
          <w:color w:val="000000" w:themeColor="text1"/>
          <w:lang w:val="en-US"/>
        </w:rPr>
        <w:pPrChange w:id="43" w:author="Alice Giovani de Oliveira" w:date="2022-09-19T16:22:00Z">
          <w:pPr>
            <w:pStyle w:val="Heading4"/>
            <w:numPr>
              <w:ilvl w:val="1"/>
              <w:numId w:val="20"/>
            </w:numPr>
            <w:spacing w:before="240"/>
            <w:ind w:left="360" w:hanging="360"/>
          </w:pPr>
        </w:pPrChange>
      </w:pPr>
      <w:del w:id="44" w:author="Alice Giovani de Oliveira" w:date="2022-09-19T16:22:00Z">
        <w:r w:rsidRPr="006172F2" w:rsidDel="004A0CB2">
          <w:rPr>
            <w:color w:val="000000" w:themeColor="text1"/>
            <w:lang w:val="en-US"/>
          </w:rPr>
          <w:delText xml:space="preserve"> </w:delText>
        </w:r>
      </w:del>
      <w:r w:rsidR="006A6AAA" w:rsidRPr="006172F2">
        <w:rPr>
          <w:color w:val="000000" w:themeColor="text1"/>
          <w:lang w:val="en-US"/>
        </w:rPr>
        <w:t>Stata Data Mgt Output</w:t>
      </w:r>
    </w:p>
    <w:p w14:paraId="3378C288" w14:textId="1E1FBC54" w:rsidR="006A6AAA" w:rsidRPr="006172F2" w:rsidRDefault="0038740B" w:rsidP="006A6AAA">
      <w:pPr>
        <w:pStyle w:val="ListParagraph"/>
        <w:numPr>
          <w:ilvl w:val="0"/>
          <w:numId w:val="16"/>
        </w:numPr>
        <w:ind w:left="709"/>
        <w:rPr>
          <w:color w:val="000000" w:themeColor="text1"/>
          <w:lang w:val="en-US"/>
        </w:rPr>
      </w:pPr>
      <w:r w:rsidRPr="006172F2">
        <w:rPr>
          <w:i/>
          <w:color w:val="000000" w:themeColor="text1"/>
          <w:lang w:val="en-US"/>
        </w:rPr>
        <w:t xml:space="preserve">crDNSPbench22-firm1.log </w:t>
      </w:r>
      <w:r w:rsidR="006A6AAA" w:rsidRPr="006172F2">
        <w:rPr>
          <w:color w:val="000000" w:themeColor="text1"/>
          <w:lang w:val="en-US"/>
        </w:rPr>
        <w:t xml:space="preserve">– </w:t>
      </w:r>
      <w:r w:rsidR="007A650A" w:rsidRPr="006172F2">
        <w:rPr>
          <w:color w:val="000000" w:themeColor="text1"/>
          <w:lang w:val="en-US"/>
        </w:rPr>
        <w:t>T</w:t>
      </w:r>
      <w:r w:rsidR="006A6AAA" w:rsidRPr="006172F2">
        <w:rPr>
          <w:color w:val="000000" w:themeColor="text1"/>
          <w:lang w:val="en-US"/>
        </w:rPr>
        <w:t xml:space="preserve">he (text) log file generated by running the Stata program of the same </w:t>
      </w:r>
      <w:proofErr w:type="gramStart"/>
      <w:r w:rsidR="006A6AAA" w:rsidRPr="006172F2">
        <w:rPr>
          <w:color w:val="000000" w:themeColor="text1"/>
          <w:lang w:val="en-US"/>
        </w:rPr>
        <w:t>name;</w:t>
      </w:r>
      <w:proofErr w:type="gramEnd"/>
    </w:p>
    <w:p w14:paraId="65579BBF" w14:textId="0FB22322" w:rsidR="00FE6DEC" w:rsidRPr="006172F2" w:rsidRDefault="00FE6DEC" w:rsidP="00FE6DEC">
      <w:pPr>
        <w:pStyle w:val="ListParagraph"/>
        <w:numPr>
          <w:ilvl w:val="0"/>
          <w:numId w:val="16"/>
        </w:numPr>
        <w:ind w:left="709"/>
        <w:rPr>
          <w:color w:val="000000" w:themeColor="text1"/>
          <w:lang w:val="en-US"/>
        </w:rPr>
      </w:pPr>
      <w:r w:rsidRPr="006172F2">
        <w:rPr>
          <w:i/>
          <w:color w:val="000000" w:themeColor="text1"/>
          <w:lang w:val="en-US"/>
        </w:rPr>
        <w:t xml:space="preserve">crDNSPbench22-ind1.log </w:t>
      </w:r>
      <w:r w:rsidRPr="006172F2">
        <w:rPr>
          <w:color w:val="000000" w:themeColor="text1"/>
          <w:lang w:val="en-US"/>
        </w:rPr>
        <w:t xml:space="preserve">– </w:t>
      </w:r>
      <w:r w:rsidR="007A650A" w:rsidRPr="006172F2">
        <w:rPr>
          <w:color w:val="000000" w:themeColor="text1"/>
          <w:lang w:val="en-US"/>
        </w:rPr>
        <w:t>T</w:t>
      </w:r>
      <w:r w:rsidRPr="006172F2">
        <w:rPr>
          <w:color w:val="000000" w:themeColor="text1"/>
          <w:lang w:val="en-US"/>
        </w:rPr>
        <w:t>he (text) log file generated by running the Stata program of the same name;</w:t>
      </w:r>
    </w:p>
    <w:p w14:paraId="3ACBAB21" w14:textId="0BB5AB72" w:rsidR="006A6AAA" w:rsidRPr="006172F2" w:rsidRDefault="0038740B" w:rsidP="006A6AAA">
      <w:pPr>
        <w:pStyle w:val="ListParagraph"/>
        <w:numPr>
          <w:ilvl w:val="0"/>
          <w:numId w:val="16"/>
        </w:numPr>
        <w:ind w:left="709"/>
        <w:rPr>
          <w:color w:val="000000" w:themeColor="text1"/>
          <w:lang w:val="en-US"/>
        </w:rPr>
      </w:pPr>
      <w:r w:rsidRPr="006172F2">
        <w:rPr>
          <w:i/>
          <w:color w:val="000000" w:themeColor="text1"/>
          <w:lang w:val="en-US"/>
        </w:rPr>
        <w:t xml:space="preserve">crDNSPbench22-state1.log </w:t>
      </w:r>
      <w:r w:rsidR="006A6AAA" w:rsidRPr="006172F2">
        <w:rPr>
          <w:color w:val="000000" w:themeColor="text1"/>
          <w:lang w:val="en-US"/>
        </w:rPr>
        <w:t xml:space="preserve">– </w:t>
      </w:r>
      <w:r w:rsidR="007A650A" w:rsidRPr="006172F2">
        <w:rPr>
          <w:color w:val="000000" w:themeColor="text1"/>
          <w:lang w:val="en-US"/>
        </w:rPr>
        <w:t>T</w:t>
      </w:r>
      <w:r w:rsidR="006A6AAA" w:rsidRPr="006172F2">
        <w:rPr>
          <w:color w:val="000000" w:themeColor="text1"/>
          <w:lang w:val="en-US"/>
        </w:rPr>
        <w:t>he (text) log file generated by running the Stata program of the same name;</w:t>
      </w:r>
    </w:p>
    <w:p w14:paraId="3270F505" w14:textId="4FA15F43" w:rsidR="006A6AAA" w:rsidRPr="006172F2" w:rsidRDefault="0038740B" w:rsidP="006A6AAA">
      <w:pPr>
        <w:pStyle w:val="ListParagraph"/>
        <w:numPr>
          <w:ilvl w:val="0"/>
          <w:numId w:val="16"/>
        </w:numPr>
        <w:ind w:left="709"/>
        <w:rPr>
          <w:i/>
          <w:color w:val="000000" w:themeColor="text1"/>
          <w:lang w:val="en-US"/>
        </w:rPr>
      </w:pPr>
      <w:r w:rsidRPr="006172F2">
        <w:rPr>
          <w:i/>
          <w:color w:val="000000" w:themeColor="text1"/>
          <w:lang w:val="en-US"/>
        </w:rPr>
        <w:t xml:space="preserve">dnspbench22-firm.dta </w:t>
      </w:r>
      <w:r w:rsidR="006A6AAA" w:rsidRPr="006172F2">
        <w:rPr>
          <w:color w:val="000000" w:themeColor="text1"/>
          <w:lang w:val="en-US"/>
        </w:rPr>
        <w:t>– Stata panel dataset for 13 DNSPs and 1</w:t>
      </w:r>
      <w:r w:rsidR="00FE6DEC" w:rsidRPr="006172F2">
        <w:rPr>
          <w:color w:val="000000" w:themeColor="text1"/>
          <w:lang w:val="en-US"/>
        </w:rPr>
        <w:t>6</w:t>
      </w:r>
      <w:r w:rsidR="006A6AAA" w:rsidRPr="006172F2">
        <w:rPr>
          <w:color w:val="000000" w:themeColor="text1"/>
          <w:lang w:val="en-US"/>
        </w:rPr>
        <w:t xml:space="preserve"> years sorted by DNSP and </w:t>
      </w:r>
      <w:r w:rsidRPr="006172F2">
        <w:rPr>
          <w:color w:val="000000" w:themeColor="text1"/>
          <w:lang w:val="en-US"/>
        </w:rPr>
        <w:t>Y</w:t>
      </w:r>
      <w:r w:rsidR="006A6AAA" w:rsidRPr="006172F2">
        <w:rPr>
          <w:color w:val="000000" w:themeColor="text1"/>
          <w:lang w:val="en-US"/>
        </w:rPr>
        <w:t>ear;</w:t>
      </w:r>
    </w:p>
    <w:p w14:paraId="3274871A" w14:textId="1D4BA3C1" w:rsidR="006A6AAA" w:rsidRPr="006172F2" w:rsidRDefault="0038740B" w:rsidP="006A6AAA">
      <w:pPr>
        <w:pStyle w:val="ListParagraph"/>
        <w:numPr>
          <w:ilvl w:val="0"/>
          <w:numId w:val="16"/>
        </w:numPr>
        <w:ind w:left="709"/>
        <w:rPr>
          <w:i/>
          <w:color w:val="000000" w:themeColor="text1"/>
          <w:lang w:val="en-US"/>
        </w:rPr>
      </w:pPr>
      <w:r w:rsidRPr="006172F2">
        <w:rPr>
          <w:i/>
          <w:color w:val="000000" w:themeColor="text1"/>
          <w:lang w:val="en-US"/>
        </w:rPr>
        <w:t xml:space="preserve">dnspbench22-ind.dta </w:t>
      </w:r>
      <w:r w:rsidR="006A6AAA" w:rsidRPr="006172F2">
        <w:rPr>
          <w:color w:val="000000" w:themeColor="text1"/>
          <w:lang w:val="en-US"/>
        </w:rPr>
        <w:t>–</w:t>
      </w:r>
      <w:r w:rsidR="009944EB">
        <w:rPr>
          <w:color w:val="000000" w:themeColor="text1"/>
          <w:lang w:val="en-US"/>
        </w:rPr>
        <w:t xml:space="preserve"> </w:t>
      </w:r>
      <w:ins w:id="45" w:author="Melusine Quack" w:date="2022-09-05T10:10:00Z">
        <w:r w:rsidR="005F64C0">
          <w:rPr>
            <w:color w:val="000000" w:themeColor="text1"/>
            <w:lang w:val="en-US"/>
          </w:rPr>
          <w:t xml:space="preserve">Stata panel dataset </w:t>
        </w:r>
      </w:ins>
      <w:ins w:id="46" w:author="Melusine Quack" w:date="2022-09-05T10:11:00Z">
        <w:r w:rsidR="005F64C0">
          <w:rPr>
            <w:color w:val="000000" w:themeColor="text1"/>
            <w:lang w:val="en-US"/>
          </w:rPr>
          <w:t>for</w:t>
        </w:r>
      </w:ins>
      <w:ins w:id="47" w:author="Melusine Quack" w:date="2022-09-05T10:10:00Z">
        <w:r w:rsidR="005F64C0">
          <w:rPr>
            <w:color w:val="000000" w:themeColor="text1"/>
            <w:lang w:val="en-US"/>
          </w:rPr>
          <w:t xml:space="preserve"> the</w:t>
        </w:r>
      </w:ins>
      <w:del w:id="48" w:author="Melusine Quack" w:date="2022-09-05T10:10:00Z">
        <w:r w:rsidR="00E717FD" w:rsidDel="005F64C0">
          <w:rPr>
            <w:color w:val="000000" w:themeColor="text1"/>
            <w:lang w:val="en-US"/>
          </w:rPr>
          <w:delText>T</w:delText>
        </w:r>
        <w:r w:rsidR="006A6AAA" w:rsidRPr="006172F2" w:rsidDel="005F64C0">
          <w:rPr>
            <w:color w:val="000000" w:themeColor="text1"/>
            <w:lang w:val="en-US"/>
          </w:rPr>
          <w:delText>he</w:delText>
        </w:r>
      </w:del>
      <w:r w:rsidR="006A6AAA" w:rsidRPr="006172F2">
        <w:rPr>
          <w:color w:val="000000" w:themeColor="text1"/>
          <w:lang w:val="en-US"/>
        </w:rPr>
        <w:t xml:space="preserve"> aggregated industry </w:t>
      </w:r>
      <w:del w:id="49" w:author="Melusine Quack" w:date="2022-09-05T10:11:00Z">
        <w:r w:rsidR="006A6AAA" w:rsidRPr="006172F2" w:rsidDel="005F64C0">
          <w:rPr>
            <w:color w:val="000000" w:themeColor="text1"/>
            <w:lang w:val="en-US"/>
          </w:rPr>
          <w:delText>data</w:delText>
        </w:r>
      </w:del>
      <w:ins w:id="50" w:author="Melusine Quack" w:date="2022-09-05T10:11:00Z">
        <w:r w:rsidR="005F64C0">
          <w:rPr>
            <w:color w:val="000000" w:themeColor="text1"/>
            <w:lang w:val="en-US"/>
          </w:rPr>
          <w:t>and</w:t>
        </w:r>
      </w:ins>
      <w:ins w:id="51" w:author="Melusine Quack" w:date="2022-09-05T10:10:00Z">
        <w:r w:rsidR="005F64C0">
          <w:rPr>
            <w:color w:val="000000" w:themeColor="text1"/>
            <w:lang w:val="en-US"/>
          </w:rPr>
          <w:t xml:space="preserve"> 16</w:t>
        </w:r>
      </w:ins>
      <w:ins w:id="52" w:author="Melusine Quack" w:date="2022-09-05T10:12:00Z">
        <w:r w:rsidR="005F64C0">
          <w:rPr>
            <w:color w:val="000000" w:themeColor="text1"/>
            <w:lang w:val="en-US"/>
          </w:rPr>
          <w:t xml:space="preserve"> </w:t>
        </w:r>
      </w:ins>
      <w:ins w:id="53" w:author="Melusine Quack" w:date="2022-09-05T10:10:00Z">
        <w:r w:rsidR="005F64C0">
          <w:rPr>
            <w:color w:val="000000" w:themeColor="text1"/>
            <w:lang w:val="en-US"/>
          </w:rPr>
          <w:t>y</w:t>
        </w:r>
      </w:ins>
      <w:ins w:id="54" w:author="Melusine Quack" w:date="2022-09-05T10:11:00Z">
        <w:r w:rsidR="005F64C0">
          <w:rPr>
            <w:color w:val="000000" w:themeColor="text1"/>
            <w:lang w:val="en-US"/>
          </w:rPr>
          <w:t>ear</w:t>
        </w:r>
      </w:ins>
      <w:ins w:id="55" w:author="Melusine Quack" w:date="2022-09-05T10:12:00Z">
        <w:r w:rsidR="005F64C0">
          <w:rPr>
            <w:color w:val="000000" w:themeColor="text1"/>
            <w:lang w:val="en-US"/>
          </w:rPr>
          <w:t>s sorted by Year</w:t>
        </w:r>
      </w:ins>
      <w:r w:rsidR="006A6AAA" w:rsidRPr="006172F2">
        <w:rPr>
          <w:color w:val="000000" w:themeColor="text1"/>
          <w:lang w:val="en-US"/>
        </w:rPr>
        <w:t>;</w:t>
      </w:r>
    </w:p>
    <w:p w14:paraId="3B6FB275" w14:textId="72004AA1" w:rsidR="006A6AAA" w:rsidRPr="006172F2" w:rsidRDefault="0038740B" w:rsidP="006A6AAA">
      <w:pPr>
        <w:pStyle w:val="ListParagraph"/>
        <w:numPr>
          <w:ilvl w:val="0"/>
          <w:numId w:val="16"/>
        </w:numPr>
        <w:ind w:left="709"/>
        <w:rPr>
          <w:i/>
          <w:color w:val="000000" w:themeColor="text1"/>
          <w:lang w:val="en-US"/>
        </w:rPr>
      </w:pPr>
      <w:r w:rsidRPr="006172F2">
        <w:rPr>
          <w:i/>
          <w:color w:val="000000" w:themeColor="text1"/>
          <w:lang w:val="en-US"/>
        </w:rPr>
        <w:t xml:space="preserve">dnspbench22-state.dta </w:t>
      </w:r>
      <w:r w:rsidR="006A6AAA" w:rsidRPr="006172F2">
        <w:rPr>
          <w:color w:val="000000" w:themeColor="text1"/>
          <w:lang w:val="en-US"/>
        </w:rPr>
        <w:t xml:space="preserve">– Stata panel dataset for 6 </w:t>
      </w:r>
      <w:r w:rsidR="00117E01" w:rsidRPr="006172F2">
        <w:rPr>
          <w:color w:val="000000" w:themeColor="text1"/>
          <w:lang w:val="en-US"/>
        </w:rPr>
        <w:t>St</w:t>
      </w:r>
      <w:r w:rsidR="006A6AAA" w:rsidRPr="006172F2">
        <w:rPr>
          <w:color w:val="000000" w:themeColor="text1"/>
          <w:lang w:val="en-US"/>
        </w:rPr>
        <w:t>ates and 1</w:t>
      </w:r>
      <w:r w:rsidRPr="006172F2">
        <w:rPr>
          <w:color w:val="000000" w:themeColor="text1"/>
          <w:lang w:val="en-US"/>
        </w:rPr>
        <w:t>6</w:t>
      </w:r>
      <w:r w:rsidR="006A6AAA" w:rsidRPr="006172F2">
        <w:rPr>
          <w:color w:val="000000" w:themeColor="text1"/>
          <w:lang w:val="en-US"/>
        </w:rPr>
        <w:t xml:space="preserve"> years sorted by State and Year.</w:t>
      </w:r>
    </w:p>
    <w:p w14:paraId="471E0D51" w14:textId="085F62AE" w:rsidR="006A6AAA" w:rsidRPr="006172F2" w:rsidRDefault="006A6AAA" w:rsidP="004A0CB2">
      <w:pPr>
        <w:pStyle w:val="Heading3"/>
        <w:numPr>
          <w:ilvl w:val="1"/>
          <w:numId w:val="22"/>
        </w:numPr>
        <w:rPr>
          <w:color w:val="000000" w:themeColor="text1"/>
          <w:lang w:val="en-US"/>
        </w:rPr>
        <w:pPrChange w:id="56" w:author="Alice Giovani de Oliveira" w:date="2022-09-19T16:22:00Z">
          <w:pPr>
            <w:pStyle w:val="Heading3"/>
            <w:numPr>
              <w:ilvl w:val="0"/>
              <w:numId w:val="17"/>
            </w:numPr>
            <w:tabs>
              <w:tab w:val="num" w:pos="360"/>
            </w:tabs>
            <w:ind w:left="426" w:hanging="432"/>
          </w:pPr>
        </w:pPrChange>
      </w:pPr>
      <w:r w:rsidRPr="006172F2">
        <w:rPr>
          <w:color w:val="000000" w:themeColor="text1"/>
          <w:lang w:val="en-US"/>
        </w:rPr>
        <w:t>Shazam Files</w:t>
      </w:r>
    </w:p>
    <w:p w14:paraId="66F1BBF5" w14:textId="77777777" w:rsidR="006A6AAA" w:rsidRPr="006172F2" w:rsidRDefault="006A6AAA" w:rsidP="006A6AAA">
      <w:pPr>
        <w:spacing w:before="0"/>
        <w:rPr>
          <w:color w:val="000000" w:themeColor="text1"/>
          <w:lang w:val="en-US"/>
        </w:rPr>
      </w:pPr>
      <w:r w:rsidRPr="006172F2">
        <w:rPr>
          <w:color w:val="000000" w:themeColor="text1"/>
          <w:lang w:val="en-US"/>
        </w:rPr>
        <w:t>These files are under three sub-directories.</w:t>
      </w:r>
    </w:p>
    <w:p w14:paraId="62C4968B" w14:textId="77777777" w:rsidR="006A6AAA" w:rsidRPr="006172F2" w:rsidRDefault="006A6AAA" w:rsidP="006A6AAA">
      <w:pPr>
        <w:pStyle w:val="ListParagraph"/>
        <w:numPr>
          <w:ilvl w:val="0"/>
          <w:numId w:val="16"/>
        </w:numPr>
        <w:ind w:left="709"/>
        <w:rPr>
          <w:color w:val="000000" w:themeColor="text1"/>
          <w:lang w:val="en-US"/>
        </w:rPr>
      </w:pPr>
      <w:r w:rsidRPr="006172F2">
        <w:rPr>
          <w:i/>
          <w:color w:val="000000" w:themeColor="text1"/>
          <w:lang w:val="en-US"/>
        </w:rPr>
        <w:t>Shazam Data Input Files</w:t>
      </w:r>
      <w:r w:rsidRPr="006172F2">
        <w:rPr>
          <w:color w:val="000000" w:themeColor="text1"/>
          <w:lang w:val="en-US"/>
        </w:rPr>
        <w:t>: Data files in CSV format which are read by Shazam programs;</w:t>
      </w:r>
    </w:p>
    <w:p w14:paraId="2AD04BF5" w14:textId="77777777" w:rsidR="006A6AAA" w:rsidRPr="006172F2" w:rsidRDefault="006A6AAA" w:rsidP="006A6AAA">
      <w:pPr>
        <w:pStyle w:val="ListParagraph"/>
        <w:numPr>
          <w:ilvl w:val="0"/>
          <w:numId w:val="16"/>
        </w:numPr>
        <w:ind w:left="709"/>
        <w:rPr>
          <w:color w:val="000000" w:themeColor="text1"/>
          <w:lang w:val="en-US"/>
        </w:rPr>
      </w:pPr>
      <w:r w:rsidRPr="006172F2">
        <w:rPr>
          <w:i/>
          <w:color w:val="000000" w:themeColor="text1"/>
          <w:lang w:val="en-US"/>
        </w:rPr>
        <w:lastRenderedPageBreak/>
        <w:t>Shazam DNSP Programs</w:t>
      </w:r>
      <w:r w:rsidRPr="006172F2">
        <w:rPr>
          <w:color w:val="000000" w:themeColor="text1"/>
          <w:lang w:val="en-US"/>
        </w:rPr>
        <w:t xml:space="preserve">: Shazam programs which carry out MTFP calculations and regression-based growth rates. They are included here as text files to aid readability. To run them in Shazam, the file extensions need to be changed to </w:t>
      </w:r>
      <w:proofErr w:type="gramStart"/>
      <w:r w:rsidRPr="006172F2">
        <w:rPr>
          <w:color w:val="000000" w:themeColor="text1"/>
          <w:lang w:val="en-US"/>
        </w:rPr>
        <w:t>‘.sha</w:t>
      </w:r>
      <w:proofErr w:type="gramEnd"/>
      <w:r w:rsidRPr="006172F2">
        <w:rPr>
          <w:color w:val="000000" w:themeColor="text1"/>
          <w:lang w:val="en-US"/>
        </w:rPr>
        <w:t>’;</w:t>
      </w:r>
    </w:p>
    <w:p w14:paraId="13FEBA57" w14:textId="77777777" w:rsidR="006A6AAA" w:rsidRPr="006172F2" w:rsidRDefault="006A6AAA" w:rsidP="006A6AAA">
      <w:pPr>
        <w:pStyle w:val="ListParagraph"/>
        <w:numPr>
          <w:ilvl w:val="0"/>
          <w:numId w:val="16"/>
        </w:numPr>
        <w:ind w:left="709"/>
        <w:rPr>
          <w:color w:val="000000" w:themeColor="text1"/>
          <w:lang w:val="en-US"/>
        </w:rPr>
      </w:pPr>
      <w:r w:rsidRPr="006172F2">
        <w:rPr>
          <w:i/>
          <w:color w:val="000000" w:themeColor="text1"/>
          <w:lang w:val="en-US"/>
        </w:rPr>
        <w:t>Shazam Outputs</w:t>
      </w:r>
      <w:r w:rsidRPr="006172F2">
        <w:rPr>
          <w:color w:val="000000" w:themeColor="text1"/>
          <w:lang w:val="en-US"/>
        </w:rPr>
        <w:t>: The results from the Shazam program in text files.</w:t>
      </w:r>
    </w:p>
    <w:p w14:paraId="2E3F6842" w14:textId="252EF0E1" w:rsidR="006A6AAA" w:rsidRPr="006172F2" w:rsidRDefault="006A6AAA" w:rsidP="004A0CB2">
      <w:pPr>
        <w:pStyle w:val="Heading4"/>
        <w:numPr>
          <w:ilvl w:val="2"/>
          <w:numId w:val="22"/>
        </w:numPr>
        <w:spacing w:before="240"/>
        <w:rPr>
          <w:color w:val="000000" w:themeColor="text1"/>
          <w:lang w:val="en-US"/>
        </w:rPr>
        <w:pPrChange w:id="57" w:author="Alice Giovani de Oliveira" w:date="2022-09-19T16:23:00Z">
          <w:pPr>
            <w:pStyle w:val="Heading4"/>
            <w:spacing w:before="240"/>
          </w:pPr>
        </w:pPrChange>
      </w:pPr>
      <w:del w:id="58" w:author="Alice Giovani de Oliveira" w:date="2022-09-19T16:23:00Z">
        <w:r w:rsidRPr="006172F2" w:rsidDel="004A0CB2">
          <w:rPr>
            <w:color w:val="000000" w:themeColor="text1"/>
            <w:lang w:val="en-US"/>
          </w:rPr>
          <w:delText xml:space="preserve">3.1  </w:delText>
        </w:r>
      </w:del>
      <w:r w:rsidRPr="006172F2">
        <w:rPr>
          <w:color w:val="000000" w:themeColor="text1"/>
          <w:lang w:val="en-US"/>
        </w:rPr>
        <w:t>Shazam Data Input Files</w:t>
      </w:r>
    </w:p>
    <w:p w14:paraId="518F7ED9"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AGDdata.csv </w:t>
      </w:r>
      <w:r w:rsidRPr="006172F2">
        <w:rPr>
          <w:color w:val="000000" w:themeColor="text1"/>
          <w:lang w:val="en-US"/>
        </w:rPr>
        <w:t>– Data for Ausgrid (AGD)</w:t>
      </w:r>
    </w:p>
    <w:p w14:paraId="090220A1"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ANDdata.csv </w:t>
      </w:r>
      <w:r w:rsidRPr="006172F2">
        <w:rPr>
          <w:color w:val="000000" w:themeColor="text1"/>
          <w:lang w:val="en-US"/>
        </w:rPr>
        <w:t xml:space="preserve">– Data for </w:t>
      </w:r>
      <w:proofErr w:type="spellStart"/>
      <w:r w:rsidRPr="006172F2">
        <w:rPr>
          <w:color w:val="000000" w:themeColor="text1"/>
          <w:lang w:val="en-US"/>
        </w:rPr>
        <w:t>AusNet</w:t>
      </w:r>
      <w:proofErr w:type="spellEnd"/>
      <w:r w:rsidRPr="006172F2">
        <w:rPr>
          <w:color w:val="000000" w:themeColor="text1"/>
          <w:lang w:val="en-US"/>
        </w:rPr>
        <w:t xml:space="preserve"> Distribution (AND)</w:t>
      </w:r>
    </w:p>
    <w:p w14:paraId="31AA7324"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CITdata.csv </w:t>
      </w:r>
      <w:r w:rsidRPr="006172F2">
        <w:rPr>
          <w:color w:val="000000" w:themeColor="text1"/>
          <w:lang w:val="en-US"/>
        </w:rPr>
        <w:t xml:space="preserve">– Data for </w:t>
      </w:r>
      <w:proofErr w:type="spellStart"/>
      <w:r w:rsidRPr="006172F2">
        <w:rPr>
          <w:color w:val="000000" w:themeColor="text1"/>
          <w:lang w:val="en-US"/>
        </w:rPr>
        <w:t>CitiPower</w:t>
      </w:r>
      <w:proofErr w:type="spellEnd"/>
      <w:r w:rsidRPr="006172F2">
        <w:rPr>
          <w:color w:val="000000" w:themeColor="text1"/>
          <w:lang w:val="en-US"/>
        </w:rPr>
        <w:t xml:space="preserve"> (CIT)</w:t>
      </w:r>
    </w:p>
    <w:p w14:paraId="730FFDD2"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ENDdata.csv </w:t>
      </w:r>
      <w:r w:rsidRPr="006172F2">
        <w:rPr>
          <w:color w:val="000000" w:themeColor="text1"/>
          <w:lang w:val="en-US"/>
        </w:rPr>
        <w:t>– Data for Endeavour Energy (END)</w:t>
      </w:r>
    </w:p>
    <w:p w14:paraId="47896803"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ENXdata.csv </w:t>
      </w:r>
      <w:r w:rsidRPr="006172F2">
        <w:rPr>
          <w:color w:val="000000" w:themeColor="text1"/>
          <w:lang w:val="en-US"/>
        </w:rPr>
        <w:t>– Data for Energex (ENX)</w:t>
      </w:r>
    </w:p>
    <w:p w14:paraId="7D680557"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ERGdata.csv </w:t>
      </w:r>
      <w:r w:rsidRPr="006172F2">
        <w:rPr>
          <w:color w:val="000000" w:themeColor="text1"/>
          <w:lang w:val="en-US"/>
        </w:rPr>
        <w:t>– Data for Ergon Energy (ERG)</w:t>
      </w:r>
    </w:p>
    <w:p w14:paraId="1AA1DB09"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ESSdata.csv</w:t>
      </w:r>
      <w:r w:rsidRPr="006172F2">
        <w:rPr>
          <w:color w:val="000000" w:themeColor="text1"/>
          <w:lang w:val="en-US"/>
        </w:rPr>
        <w:t xml:space="preserve"> – Data for Essential Energy (ESS)</w:t>
      </w:r>
    </w:p>
    <w:p w14:paraId="4E5CA8A2"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EVOdata.csv</w:t>
      </w:r>
      <w:r w:rsidRPr="006172F2">
        <w:rPr>
          <w:color w:val="000000" w:themeColor="text1"/>
          <w:lang w:val="en-US"/>
        </w:rPr>
        <w:t xml:space="preserve"> – Data for </w:t>
      </w:r>
      <w:proofErr w:type="spellStart"/>
      <w:r w:rsidRPr="006172F2">
        <w:rPr>
          <w:color w:val="000000" w:themeColor="text1"/>
          <w:lang w:val="en-US"/>
        </w:rPr>
        <w:t>Evoenergy</w:t>
      </w:r>
      <w:proofErr w:type="spellEnd"/>
      <w:r w:rsidRPr="006172F2">
        <w:rPr>
          <w:color w:val="000000" w:themeColor="text1"/>
          <w:lang w:val="en-US"/>
        </w:rPr>
        <w:t xml:space="preserve"> (EVO)</w:t>
      </w:r>
    </w:p>
    <w:p w14:paraId="53BE29D0" w14:textId="77777777" w:rsidR="006A6AAA" w:rsidRPr="00044945" w:rsidRDefault="006A6AAA" w:rsidP="006A6AAA">
      <w:pPr>
        <w:numPr>
          <w:ilvl w:val="1"/>
          <w:numId w:val="15"/>
        </w:numPr>
        <w:spacing w:before="0"/>
        <w:rPr>
          <w:color w:val="000000" w:themeColor="text1"/>
          <w:lang w:val="pt-BR"/>
          <w:rPrChange w:id="59" w:author="Alice Giovani de Oliveira" w:date="2022-09-19T16:12:00Z">
            <w:rPr>
              <w:color w:val="000000" w:themeColor="text1"/>
              <w:lang w:val="en-US"/>
            </w:rPr>
          </w:rPrChange>
        </w:rPr>
      </w:pPr>
      <w:r w:rsidRPr="00044945">
        <w:rPr>
          <w:i/>
          <w:color w:val="000000" w:themeColor="text1"/>
          <w:lang w:val="pt-BR"/>
          <w:rPrChange w:id="60" w:author="Alice Giovani de Oliveira" w:date="2022-09-19T16:12:00Z">
            <w:rPr>
              <w:i/>
              <w:color w:val="000000" w:themeColor="text1"/>
              <w:lang w:val="en-US"/>
            </w:rPr>
          </w:rPrChange>
        </w:rPr>
        <w:t>JENdata.csv</w:t>
      </w:r>
      <w:r w:rsidRPr="00044945">
        <w:rPr>
          <w:color w:val="000000" w:themeColor="text1"/>
          <w:lang w:val="pt-BR"/>
          <w:rPrChange w:id="61" w:author="Alice Giovani de Oliveira" w:date="2022-09-19T16:12:00Z">
            <w:rPr>
              <w:color w:val="000000" w:themeColor="text1"/>
              <w:lang w:val="en-US"/>
            </w:rPr>
          </w:rPrChange>
        </w:rPr>
        <w:t xml:space="preserve"> – Data for Jemena (JEN)</w:t>
      </w:r>
    </w:p>
    <w:p w14:paraId="4156FE08"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PCRdata.csv</w:t>
      </w:r>
      <w:r w:rsidRPr="006172F2">
        <w:rPr>
          <w:color w:val="000000" w:themeColor="text1"/>
          <w:lang w:val="en-US"/>
        </w:rPr>
        <w:t xml:space="preserve"> – Data for </w:t>
      </w:r>
      <w:proofErr w:type="spellStart"/>
      <w:r w:rsidRPr="006172F2">
        <w:rPr>
          <w:color w:val="000000" w:themeColor="text1"/>
          <w:lang w:val="en-US"/>
        </w:rPr>
        <w:t>Powercor</w:t>
      </w:r>
      <w:proofErr w:type="spellEnd"/>
      <w:r w:rsidRPr="006172F2">
        <w:rPr>
          <w:color w:val="000000" w:themeColor="text1"/>
          <w:lang w:val="en-US"/>
        </w:rPr>
        <w:t xml:space="preserve"> (PCR)</w:t>
      </w:r>
    </w:p>
    <w:p w14:paraId="415C6135"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SAPdata.csv</w:t>
      </w:r>
      <w:r w:rsidRPr="006172F2">
        <w:rPr>
          <w:color w:val="000000" w:themeColor="text1"/>
          <w:lang w:val="en-US"/>
        </w:rPr>
        <w:t xml:space="preserve"> – Data for SA Power Networks (SAP)</w:t>
      </w:r>
    </w:p>
    <w:p w14:paraId="100A021A"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TNDdata.csv</w:t>
      </w:r>
      <w:r w:rsidRPr="006172F2">
        <w:rPr>
          <w:color w:val="000000" w:themeColor="text1"/>
          <w:lang w:val="en-US"/>
        </w:rPr>
        <w:t xml:space="preserve"> – Data for </w:t>
      </w:r>
      <w:proofErr w:type="spellStart"/>
      <w:r w:rsidRPr="006172F2">
        <w:rPr>
          <w:color w:val="000000" w:themeColor="text1"/>
          <w:lang w:val="en-US"/>
        </w:rPr>
        <w:t>TasNetworks</w:t>
      </w:r>
      <w:proofErr w:type="spellEnd"/>
      <w:r w:rsidRPr="006172F2">
        <w:rPr>
          <w:color w:val="000000" w:themeColor="text1"/>
          <w:lang w:val="en-US"/>
        </w:rPr>
        <w:t xml:space="preserve"> Distribution (TND)</w:t>
      </w:r>
    </w:p>
    <w:p w14:paraId="6AFF5CBC"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UEDdata.csv</w:t>
      </w:r>
      <w:r w:rsidRPr="006172F2">
        <w:rPr>
          <w:color w:val="000000" w:themeColor="text1"/>
          <w:lang w:val="en-US"/>
        </w:rPr>
        <w:t xml:space="preserve"> – Data for United Energy (UED)</w:t>
      </w:r>
    </w:p>
    <w:p w14:paraId="61958876"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DINDdata.csv </w:t>
      </w:r>
      <w:r w:rsidRPr="006172F2">
        <w:rPr>
          <w:color w:val="000000" w:themeColor="text1"/>
          <w:lang w:val="en-US"/>
        </w:rPr>
        <w:t>– Aggregated data for the DNSP industry as a whole</w:t>
      </w:r>
    </w:p>
    <w:p w14:paraId="40A113EC"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DNSPdata.csv </w:t>
      </w:r>
      <w:r w:rsidRPr="006172F2">
        <w:rPr>
          <w:color w:val="000000" w:themeColor="text1"/>
          <w:lang w:val="en-US"/>
        </w:rPr>
        <w:t>– Pooled data for 13 DNSPs stacked as panel data</w:t>
      </w:r>
    </w:p>
    <w:p w14:paraId="7E8624A4"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DACTdata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the ACT</w:t>
      </w:r>
    </w:p>
    <w:p w14:paraId="7B389498"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DNSWdata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NSW</w:t>
      </w:r>
    </w:p>
    <w:p w14:paraId="44A99683"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DVICdata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VIC</w:t>
      </w:r>
    </w:p>
    <w:p w14:paraId="38FFECD7"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DQLDdata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QLD</w:t>
      </w:r>
    </w:p>
    <w:p w14:paraId="4D2DD85C"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DSAdata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SA</w:t>
      </w:r>
    </w:p>
    <w:p w14:paraId="72D21C9B"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DTASdata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TAS</w:t>
      </w:r>
    </w:p>
    <w:p w14:paraId="01A068B0"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STATEdata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Pooled data for 6 States stacked as panel data.</w:t>
      </w:r>
    </w:p>
    <w:p w14:paraId="01DCDD84" w14:textId="495D48D7" w:rsidR="006A6AAA" w:rsidRPr="006172F2" w:rsidRDefault="006A6AAA" w:rsidP="00B002A1">
      <w:pPr>
        <w:pStyle w:val="Heading4"/>
        <w:numPr>
          <w:ilvl w:val="2"/>
          <w:numId w:val="22"/>
        </w:numPr>
        <w:spacing w:before="240"/>
        <w:rPr>
          <w:color w:val="000000" w:themeColor="text1"/>
          <w:lang w:val="en-US"/>
        </w:rPr>
        <w:pPrChange w:id="62" w:author="Alice Giovani de Oliveira" w:date="2022-09-19T16:23:00Z">
          <w:pPr>
            <w:pStyle w:val="Heading4"/>
            <w:spacing w:before="240"/>
          </w:pPr>
        </w:pPrChange>
      </w:pPr>
      <w:del w:id="63" w:author="Alice Giovani de Oliveira" w:date="2022-09-19T16:23:00Z">
        <w:r w:rsidRPr="006172F2" w:rsidDel="00B002A1">
          <w:rPr>
            <w:color w:val="000000" w:themeColor="text1"/>
            <w:lang w:val="en-US"/>
          </w:rPr>
          <w:delText xml:space="preserve">3.2   </w:delText>
        </w:r>
      </w:del>
      <w:r w:rsidRPr="006172F2">
        <w:rPr>
          <w:color w:val="000000" w:themeColor="text1"/>
          <w:lang w:val="en-US"/>
        </w:rPr>
        <w:t>Shazam Program Files</w:t>
      </w:r>
    </w:p>
    <w:p w14:paraId="112ABF90" w14:textId="2FDD444F"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D1mtfpEVO2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EVO</w:t>
      </w:r>
    </w:p>
    <w:p w14:paraId="3003B58A" w14:textId="58C47A52"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D2mtfpAGD2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AGD</w:t>
      </w:r>
    </w:p>
    <w:p w14:paraId="19583F7F" w14:textId="769D3E56"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D3mtfpCIT2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CIT</w:t>
      </w:r>
    </w:p>
    <w:p w14:paraId="6988AA7D" w14:textId="43AFC08A"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D4mtfpEND2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END</w:t>
      </w:r>
    </w:p>
    <w:p w14:paraId="3B015A36" w14:textId="1766FEC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D5mtfpENX2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ENX</w:t>
      </w:r>
    </w:p>
    <w:p w14:paraId="3DEE8EDA" w14:textId="351CF1F9"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D6mtfpERG2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ERG</w:t>
      </w:r>
    </w:p>
    <w:p w14:paraId="03EB14BF" w14:textId="1CC1E371"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D7mtfpESS2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ESS</w:t>
      </w:r>
    </w:p>
    <w:p w14:paraId="6C8784CD" w14:textId="744C98F9"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lastRenderedPageBreak/>
        <w:t>D8mtfpJEN2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JEN</w:t>
      </w:r>
    </w:p>
    <w:p w14:paraId="25FEAD20" w14:textId="3985E31C"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D9mtfpPCR2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PCR</w:t>
      </w:r>
    </w:p>
    <w:p w14:paraId="364479D2" w14:textId="561C0E83"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D10mtfpSAP2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SAP</w:t>
      </w:r>
    </w:p>
    <w:p w14:paraId="7C0234EB" w14:textId="0FC7B543"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D11mtfpAND2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AND</w:t>
      </w:r>
    </w:p>
    <w:p w14:paraId="7BB50E15" w14:textId="31978D59"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D12mtfpTND</w:t>
      </w:r>
      <w:r w:rsidR="0090391D" w:rsidRPr="006172F2">
        <w:rPr>
          <w:i/>
          <w:color w:val="000000" w:themeColor="text1"/>
          <w:lang w:val="en-US"/>
        </w:rPr>
        <w:t>22</w:t>
      </w:r>
      <w:r w:rsidRPr="006172F2">
        <w:rPr>
          <w:i/>
          <w:color w:val="000000" w:themeColor="text1"/>
          <w:lang w:val="en-US"/>
        </w:rPr>
        <w:t xml:space="preserve">.txt </w:t>
      </w:r>
      <w:r w:rsidRPr="006172F2">
        <w:rPr>
          <w:color w:val="000000" w:themeColor="text1"/>
          <w:lang w:val="en-US"/>
        </w:rPr>
        <w:t>– Program for TND</w:t>
      </w:r>
    </w:p>
    <w:p w14:paraId="6BEA3F6D" w14:textId="5D68C7AC"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D13mtfpUED2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UED</w:t>
      </w:r>
    </w:p>
    <w:p w14:paraId="149025EC" w14:textId="60249468"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D14mtfpDIND2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whole industry</w:t>
      </w:r>
    </w:p>
    <w:p w14:paraId="790B82CE" w14:textId="1AD1BFB0"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D41mtfpACT2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ACT</w:t>
      </w:r>
    </w:p>
    <w:p w14:paraId="49A62241" w14:textId="3389DBDD"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D42mtfpNSW2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NSW</w:t>
      </w:r>
    </w:p>
    <w:p w14:paraId="057CF68D" w14:textId="6FC8B092"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D43mtfpVIC2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VIC</w:t>
      </w:r>
    </w:p>
    <w:p w14:paraId="260B3805" w14:textId="61E0D252"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D44mtfpQLD2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QLD</w:t>
      </w:r>
    </w:p>
    <w:p w14:paraId="1770E585" w14:textId="34FE48F9"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D45mtfpSA2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SA</w:t>
      </w:r>
    </w:p>
    <w:p w14:paraId="6121E0A7" w14:textId="7C8D089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D46mtfpTAS2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TAS</w:t>
      </w:r>
    </w:p>
    <w:p w14:paraId="6BB44F7E" w14:textId="20F1A890"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D50mtfpDNSPpool2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comparative MTFP analysis of DNSPs</w:t>
      </w:r>
    </w:p>
    <w:p w14:paraId="4BFBE73A" w14:textId="2E5D8DFE"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D51mtfpSTATEpool2</w:t>
      </w:r>
      <w:r w:rsidR="0090391D" w:rsidRPr="006172F2">
        <w:rPr>
          <w:i/>
          <w:color w:val="000000" w:themeColor="text1"/>
          <w:lang w:val="en-US"/>
        </w:rPr>
        <w:t>2</w:t>
      </w:r>
      <w:r w:rsidRPr="006172F2">
        <w:rPr>
          <w:i/>
          <w:color w:val="000000" w:themeColor="text1"/>
          <w:lang w:val="en-US"/>
        </w:rPr>
        <w:t xml:space="preserve">.txt </w:t>
      </w:r>
      <w:r w:rsidRPr="006172F2">
        <w:rPr>
          <w:color w:val="000000" w:themeColor="text1"/>
          <w:lang w:val="en-US"/>
        </w:rPr>
        <w:t>– Program for comparative MTFP analysis of States.</w:t>
      </w:r>
    </w:p>
    <w:p w14:paraId="19E27683" w14:textId="1EDE8100" w:rsidR="006A6AAA" w:rsidRPr="006172F2" w:rsidRDefault="006A6AAA" w:rsidP="00B002A1">
      <w:pPr>
        <w:pStyle w:val="Heading4"/>
        <w:numPr>
          <w:ilvl w:val="2"/>
          <w:numId w:val="22"/>
        </w:numPr>
        <w:spacing w:before="240"/>
        <w:rPr>
          <w:color w:val="000000" w:themeColor="text1"/>
          <w:lang w:val="en-US"/>
        </w:rPr>
        <w:pPrChange w:id="64" w:author="Alice Giovani de Oliveira" w:date="2022-09-19T16:23:00Z">
          <w:pPr>
            <w:pStyle w:val="Heading4"/>
            <w:spacing w:before="240"/>
          </w:pPr>
        </w:pPrChange>
      </w:pPr>
      <w:del w:id="65" w:author="Alice Giovani de Oliveira" w:date="2022-09-19T16:23:00Z">
        <w:r w:rsidRPr="006172F2" w:rsidDel="00B002A1">
          <w:rPr>
            <w:color w:val="000000" w:themeColor="text1"/>
            <w:lang w:val="en-US"/>
          </w:rPr>
          <w:delText xml:space="preserve">3.3   </w:delText>
        </w:r>
      </w:del>
      <w:r w:rsidRPr="006172F2">
        <w:rPr>
          <w:color w:val="000000" w:themeColor="text1"/>
          <w:lang w:val="en-US"/>
        </w:rPr>
        <w:t>Shazam Outputs</w:t>
      </w:r>
    </w:p>
    <w:p w14:paraId="1FE93C49" w14:textId="3501766B"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D1mtfpEVO2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EVO</w:t>
      </w:r>
    </w:p>
    <w:p w14:paraId="51BA74F1" w14:textId="783131E9"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D2mtfpAGD2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AGD</w:t>
      </w:r>
    </w:p>
    <w:p w14:paraId="792512C5" w14:textId="5551E645"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D3mtfpCIT2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CIT</w:t>
      </w:r>
    </w:p>
    <w:p w14:paraId="1E4E0BE0" w14:textId="73E5A449"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D4mtfpEND2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END</w:t>
      </w:r>
    </w:p>
    <w:p w14:paraId="332A510A" w14:textId="62028B3C"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D5mtfpENX2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ENX</w:t>
      </w:r>
    </w:p>
    <w:p w14:paraId="7973BD1A" w14:textId="3E67E5AA"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D6mtfpERG2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ERG</w:t>
      </w:r>
    </w:p>
    <w:p w14:paraId="682A91CB" w14:textId="37B50B5E"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D7mtfpESS2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ESS</w:t>
      </w:r>
    </w:p>
    <w:p w14:paraId="4428029F" w14:textId="0B7B76F6"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D8mtfpJEN2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JEN</w:t>
      </w:r>
    </w:p>
    <w:p w14:paraId="4DF95A7D" w14:textId="0BCD03F2"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D9mtfpPCR2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PCR</w:t>
      </w:r>
    </w:p>
    <w:p w14:paraId="7211473F" w14:textId="1DAC7945"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D10mtfpSAP2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SAP</w:t>
      </w:r>
    </w:p>
    <w:p w14:paraId="1BE733ED" w14:textId="4726A462"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D11mtfpAND2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AND</w:t>
      </w:r>
    </w:p>
    <w:p w14:paraId="0FBFBE47" w14:textId="4AF648B0"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D12mtfpTND2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TND</w:t>
      </w:r>
    </w:p>
    <w:p w14:paraId="49F35F97" w14:textId="3224986E"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D13mtfpUED2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UED</w:t>
      </w:r>
    </w:p>
    <w:p w14:paraId="18A70DBB" w14:textId="19CF49DF"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D14mtfpDIND2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whole industry</w:t>
      </w:r>
    </w:p>
    <w:p w14:paraId="5BC68BA9" w14:textId="1A46DE10"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D41mtfpACT2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ACT</w:t>
      </w:r>
    </w:p>
    <w:p w14:paraId="6AE8AC3B" w14:textId="452A30A8"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D42mtfpNSW2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NSW</w:t>
      </w:r>
    </w:p>
    <w:p w14:paraId="7B244B77" w14:textId="5E66F238"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D43mtfpVIC2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VIC</w:t>
      </w:r>
    </w:p>
    <w:p w14:paraId="3A701422" w14:textId="4996C10D"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D44mtfpQLD2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QLD</w:t>
      </w:r>
    </w:p>
    <w:p w14:paraId="78C13896" w14:textId="3699347C"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D45mtfpSA2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SA</w:t>
      </w:r>
    </w:p>
    <w:p w14:paraId="27A4C356" w14:textId="6190CEB1"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D46mtfpTAS2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TAS</w:t>
      </w:r>
    </w:p>
    <w:p w14:paraId="76E682FF" w14:textId="0933690B"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lastRenderedPageBreak/>
        <w:t>D50mtfpDNSPpool2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comparative MTFP analysis of DNSPs</w:t>
      </w:r>
    </w:p>
    <w:p w14:paraId="043C58CB" w14:textId="13964ED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D51mtfpSTATEpool2</w:t>
      </w:r>
      <w:r w:rsidR="0090391D" w:rsidRPr="006172F2">
        <w:rPr>
          <w:i/>
          <w:color w:val="000000" w:themeColor="text1"/>
          <w:lang w:val="en-US"/>
        </w:rPr>
        <w:t>2</w:t>
      </w:r>
      <w:r w:rsidRPr="006172F2">
        <w:rPr>
          <w:i/>
          <w:color w:val="000000" w:themeColor="text1"/>
          <w:lang w:val="en-US"/>
        </w:rPr>
        <w:t xml:space="preserve">-out.txt </w:t>
      </w:r>
      <w:r w:rsidRPr="006172F2">
        <w:rPr>
          <w:color w:val="000000" w:themeColor="text1"/>
          <w:lang w:val="en-US"/>
        </w:rPr>
        <w:t>– Results for comparative MTFP analysis of States.</w:t>
      </w:r>
    </w:p>
    <w:p w14:paraId="1A270372" w14:textId="17A3E16B" w:rsidR="006A6AAA" w:rsidRPr="006172F2" w:rsidRDefault="006A6AAA" w:rsidP="00B002A1">
      <w:pPr>
        <w:pStyle w:val="Heading3"/>
        <w:numPr>
          <w:ilvl w:val="1"/>
          <w:numId w:val="22"/>
        </w:numPr>
        <w:rPr>
          <w:color w:val="000000" w:themeColor="text1"/>
          <w:lang w:val="en-US"/>
        </w:rPr>
        <w:pPrChange w:id="66" w:author="Alice Giovani de Oliveira" w:date="2022-09-19T16:23:00Z">
          <w:pPr>
            <w:pStyle w:val="Heading3"/>
            <w:numPr>
              <w:ilvl w:val="0"/>
              <w:numId w:val="17"/>
            </w:numPr>
            <w:tabs>
              <w:tab w:val="num" w:pos="360"/>
            </w:tabs>
            <w:ind w:left="426" w:hanging="432"/>
          </w:pPr>
        </w:pPrChange>
      </w:pPr>
      <w:r w:rsidRPr="006172F2">
        <w:rPr>
          <w:color w:val="000000" w:themeColor="text1"/>
          <w:lang w:val="en-US"/>
        </w:rPr>
        <w:t>Stata Index Analysis Files</w:t>
      </w:r>
    </w:p>
    <w:p w14:paraId="65BBD985" w14:textId="0EC6BB1E" w:rsidR="006A6AAA" w:rsidRPr="006172F2" w:rsidRDefault="006A6AAA" w:rsidP="006A6AAA">
      <w:pPr>
        <w:rPr>
          <w:color w:val="000000" w:themeColor="text1"/>
          <w:lang w:val="en-US"/>
        </w:rPr>
      </w:pPr>
      <w:r w:rsidRPr="006172F2">
        <w:rPr>
          <w:color w:val="000000" w:themeColor="text1"/>
          <w:lang w:val="en-US"/>
        </w:rPr>
        <w:t xml:space="preserve">Contains Stata programs </w:t>
      </w:r>
      <w:del w:id="67" w:author="Melusine Quack" w:date="2022-09-05T10:59:00Z">
        <w:r w:rsidRPr="006172F2" w:rsidDel="000137B7">
          <w:rPr>
            <w:color w:val="000000" w:themeColor="text1"/>
            <w:lang w:val="en-US"/>
          </w:rPr>
          <w:delText>which</w:delText>
        </w:r>
      </w:del>
      <w:ins w:id="68" w:author="Melusine Quack" w:date="2022-09-05T10:59:00Z">
        <w:r w:rsidR="000137B7">
          <w:rPr>
            <w:color w:val="000000" w:themeColor="text1"/>
            <w:lang w:val="en-US"/>
          </w:rPr>
          <w:t>that</w:t>
        </w:r>
      </w:ins>
      <w:r w:rsidRPr="006172F2">
        <w:rPr>
          <w:color w:val="000000" w:themeColor="text1"/>
          <w:lang w:val="en-US"/>
        </w:rPr>
        <w:t xml:space="preserve"> duplicate results of the Shazam programs for </w:t>
      </w:r>
      <w:del w:id="69" w:author="Melusine Quack" w:date="2022-09-05T10:59:00Z">
        <w:r w:rsidRPr="006172F2" w:rsidDel="000137B7">
          <w:rPr>
            <w:color w:val="000000" w:themeColor="text1"/>
            <w:lang w:val="en-US"/>
          </w:rPr>
          <w:delText xml:space="preserve">the purpose of </w:delText>
        </w:r>
      </w:del>
      <w:r w:rsidRPr="006172F2">
        <w:rPr>
          <w:color w:val="000000" w:themeColor="text1"/>
          <w:lang w:val="en-US"/>
        </w:rPr>
        <w:t xml:space="preserve">cross-checking. One program also calculates </w:t>
      </w:r>
      <w:proofErr w:type="spellStart"/>
      <w:r w:rsidRPr="006172F2">
        <w:rPr>
          <w:color w:val="000000" w:themeColor="text1"/>
          <w:lang w:val="en-US"/>
        </w:rPr>
        <w:t>Opex</w:t>
      </w:r>
      <w:proofErr w:type="spellEnd"/>
      <w:r w:rsidRPr="006172F2">
        <w:rPr>
          <w:color w:val="000000" w:themeColor="text1"/>
          <w:lang w:val="en-US"/>
        </w:rPr>
        <w:t xml:space="preserve"> MPFP using a pooled sample for the period 2012 to 202</w:t>
      </w:r>
      <w:r w:rsidR="00AB3275" w:rsidRPr="006172F2">
        <w:rPr>
          <w:color w:val="000000" w:themeColor="text1"/>
          <w:lang w:val="en-US"/>
        </w:rPr>
        <w:t>1</w:t>
      </w:r>
      <w:r w:rsidRPr="006172F2">
        <w:rPr>
          <w:color w:val="000000" w:themeColor="text1"/>
          <w:lang w:val="en-US"/>
        </w:rPr>
        <w:t xml:space="preserve">, which is used only when combining </w:t>
      </w:r>
      <w:proofErr w:type="spellStart"/>
      <w:r w:rsidRPr="006172F2">
        <w:rPr>
          <w:color w:val="000000" w:themeColor="text1"/>
          <w:lang w:val="en-US"/>
        </w:rPr>
        <w:t>Opex</w:t>
      </w:r>
      <w:proofErr w:type="spellEnd"/>
      <w:r w:rsidRPr="006172F2">
        <w:rPr>
          <w:color w:val="000000" w:themeColor="text1"/>
          <w:lang w:val="en-US"/>
        </w:rPr>
        <w:t xml:space="preserve"> MPFP with econometric results. The files are included in the following two sub-directories:</w:t>
      </w:r>
    </w:p>
    <w:p w14:paraId="7294AA7D" w14:textId="77777777"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Index Programs</w:t>
      </w:r>
    </w:p>
    <w:p w14:paraId="4C5D822F" w14:textId="77777777"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Index Outputs.</w:t>
      </w:r>
    </w:p>
    <w:p w14:paraId="3A5819D2" w14:textId="72E19352" w:rsidR="006A6AAA" w:rsidRPr="006172F2" w:rsidRDefault="006A6AAA" w:rsidP="006A6AAA">
      <w:pPr>
        <w:rPr>
          <w:color w:val="000000" w:themeColor="text1"/>
          <w:lang w:val="en-US"/>
        </w:rPr>
      </w:pPr>
      <w:r w:rsidRPr="006172F2">
        <w:rPr>
          <w:color w:val="000000" w:themeColor="text1"/>
          <w:lang w:val="en-US"/>
        </w:rPr>
        <w:t xml:space="preserve">The data input file is included as one of the output files in </w:t>
      </w:r>
      <w:r w:rsidR="00C76C02">
        <w:rPr>
          <w:color w:val="000000" w:themeColor="text1"/>
          <w:lang w:val="en-US"/>
        </w:rPr>
        <w:t xml:space="preserve">section </w:t>
      </w:r>
      <w:r w:rsidRPr="006172F2">
        <w:rPr>
          <w:color w:val="000000" w:themeColor="text1"/>
          <w:lang w:val="en-US"/>
        </w:rPr>
        <w:t>2 above.</w:t>
      </w:r>
    </w:p>
    <w:p w14:paraId="60E35179" w14:textId="5FB029FE" w:rsidR="006A6AAA" w:rsidRPr="006172F2" w:rsidRDefault="006A6AAA" w:rsidP="00B002A1">
      <w:pPr>
        <w:pStyle w:val="Heading4"/>
        <w:numPr>
          <w:ilvl w:val="2"/>
          <w:numId w:val="22"/>
        </w:numPr>
        <w:spacing w:before="240"/>
        <w:rPr>
          <w:color w:val="000000" w:themeColor="text1"/>
          <w:lang w:val="en-US"/>
        </w:rPr>
        <w:pPrChange w:id="70" w:author="Alice Giovani de Oliveira" w:date="2022-09-19T16:24:00Z">
          <w:pPr>
            <w:pStyle w:val="Heading4"/>
            <w:spacing w:before="240"/>
          </w:pPr>
        </w:pPrChange>
      </w:pPr>
      <w:del w:id="71" w:author="Alice Giovani de Oliveira" w:date="2022-09-19T16:24:00Z">
        <w:r w:rsidRPr="006172F2" w:rsidDel="00B002A1">
          <w:rPr>
            <w:color w:val="000000" w:themeColor="text1"/>
            <w:lang w:val="en-US"/>
          </w:rPr>
          <w:delText xml:space="preserve">4.1   </w:delText>
        </w:r>
      </w:del>
      <w:r w:rsidRPr="006172F2">
        <w:rPr>
          <w:color w:val="000000" w:themeColor="text1"/>
          <w:lang w:val="en-US"/>
        </w:rPr>
        <w:t>Stata Index Programs</w:t>
      </w:r>
    </w:p>
    <w:p w14:paraId="0BB9740A" w14:textId="527823F4" w:rsidR="006A6AAA" w:rsidRPr="006172F2" w:rsidRDefault="006D124D" w:rsidP="006A6AAA">
      <w:pPr>
        <w:pStyle w:val="ListParagraph"/>
        <w:numPr>
          <w:ilvl w:val="0"/>
          <w:numId w:val="16"/>
        </w:numPr>
        <w:ind w:left="709"/>
        <w:rPr>
          <w:color w:val="000000" w:themeColor="text1"/>
          <w:lang w:val="en-US"/>
        </w:rPr>
      </w:pPr>
      <w:r w:rsidRPr="006172F2">
        <w:rPr>
          <w:i/>
          <w:color w:val="000000" w:themeColor="text1"/>
          <w:lang w:val="en-US"/>
        </w:rPr>
        <w:t xml:space="preserve">anDNSP22-dnspind1.do </w:t>
      </w:r>
      <w:r w:rsidR="006A6AAA" w:rsidRPr="006172F2">
        <w:rPr>
          <w:color w:val="000000" w:themeColor="text1"/>
          <w:lang w:val="en-US"/>
        </w:rPr>
        <w:t xml:space="preserve">– </w:t>
      </w:r>
      <w:r w:rsidR="007A650A" w:rsidRPr="006172F2">
        <w:rPr>
          <w:color w:val="000000" w:themeColor="text1"/>
          <w:lang w:val="en-US"/>
        </w:rPr>
        <w:t>C</w:t>
      </w:r>
      <w:r w:rsidR="006A6AAA" w:rsidRPr="006172F2">
        <w:rPr>
          <w:color w:val="000000" w:themeColor="text1"/>
          <w:lang w:val="en-US"/>
        </w:rPr>
        <w:t xml:space="preserve">alculates MTFP results for each individual DNSP </w:t>
      </w:r>
      <w:ins w:id="72" w:author="Melusine Quack" w:date="2022-09-05T10:37:00Z">
        <w:r w:rsidR="0070628F">
          <w:rPr>
            <w:color w:val="000000" w:themeColor="text1"/>
            <w:lang w:val="en-US"/>
          </w:rPr>
          <w:t xml:space="preserve">and </w:t>
        </w:r>
      </w:ins>
      <w:del w:id="73" w:author="Melusine Quack" w:date="2022-09-05T10:37:00Z">
        <w:r w:rsidR="006A6AAA" w:rsidRPr="006172F2" w:rsidDel="0070628F">
          <w:rPr>
            <w:color w:val="000000" w:themeColor="text1"/>
            <w:lang w:val="en-US"/>
          </w:rPr>
          <w:delText xml:space="preserve">for </w:delText>
        </w:r>
      </w:del>
      <w:r w:rsidR="006A6AAA" w:rsidRPr="006172F2">
        <w:rPr>
          <w:color w:val="000000" w:themeColor="text1"/>
          <w:lang w:val="en-US"/>
        </w:rPr>
        <w:t xml:space="preserve">the </w:t>
      </w:r>
      <w:r w:rsidRPr="006172F2">
        <w:rPr>
          <w:color w:val="000000" w:themeColor="text1"/>
          <w:lang w:val="en-US"/>
        </w:rPr>
        <w:t xml:space="preserve">industry from 2006 to </w:t>
      </w:r>
      <w:proofErr w:type="gramStart"/>
      <w:r w:rsidRPr="006172F2">
        <w:rPr>
          <w:color w:val="000000" w:themeColor="text1"/>
          <w:lang w:val="en-US"/>
        </w:rPr>
        <w:t>2021</w:t>
      </w:r>
      <w:r w:rsidR="006A6AAA" w:rsidRPr="006172F2">
        <w:rPr>
          <w:color w:val="000000" w:themeColor="text1"/>
          <w:lang w:val="en-US"/>
        </w:rPr>
        <w:t>;</w:t>
      </w:r>
      <w:proofErr w:type="gramEnd"/>
    </w:p>
    <w:p w14:paraId="64A55861" w14:textId="46DDA423" w:rsidR="006A6AAA" w:rsidRPr="006172F2" w:rsidRDefault="006D124D" w:rsidP="006A6AAA">
      <w:pPr>
        <w:pStyle w:val="ListParagraph"/>
        <w:numPr>
          <w:ilvl w:val="0"/>
          <w:numId w:val="16"/>
        </w:numPr>
        <w:ind w:left="709"/>
        <w:rPr>
          <w:color w:val="000000" w:themeColor="text1"/>
          <w:lang w:val="en-US"/>
        </w:rPr>
      </w:pPr>
      <w:r w:rsidRPr="006172F2">
        <w:rPr>
          <w:i/>
          <w:color w:val="000000" w:themeColor="text1"/>
          <w:lang w:val="en-US"/>
        </w:rPr>
        <w:t xml:space="preserve">anDNSP22-dnsppooled.do </w:t>
      </w:r>
      <w:r w:rsidR="006A6AAA" w:rsidRPr="006172F2">
        <w:rPr>
          <w:color w:val="000000" w:themeColor="text1"/>
          <w:lang w:val="en-US"/>
        </w:rPr>
        <w:t xml:space="preserve">– </w:t>
      </w:r>
      <w:r w:rsidR="007A650A" w:rsidRPr="006172F2">
        <w:rPr>
          <w:color w:val="000000" w:themeColor="text1"/>
          <w:lang w:val="en-US"/>
        </w:rPr>
        <w:t>C</w:t>
      </w:r>
      <w:r w:rsidR="006A6AAA" w:rsidRPr="006172F2">
        <w:rPr>
          <w:color w:val="000000" w:themeColor="text1"/>
          <w:lang w:val="en-US"/>
        </w:rPr>
        <w:t>alculates comparative MTFP results for DNSPs from pooled data, 2006 to 202</w:t>
      </w:r>
      <w:r w:rsidRPr="006172F2">
        <w:rPr>
          <w:color w:val="000000" w:themeColor="text1"/>
          <w:lang w:val="en-US"/>
        </w:rPr>
        <w:t>1</w:t>
      </w:r>
      <w:r w:rsidR="006A6AAA" w:rsidRPr="006172F2">
        <w:rPr>
          <w:color w:val="000000" w:themeColor="text1"/>
          <w:lang w:val="en-US"/>
        </w:rPr>
        <w:t>;</w:t>
      </w:r>
    </w:p>
    <w:p w14:paraId="363C7CA5" w14:textId="437E0853" w:rsidR="006A6AAA" w:rsidRPr="006172F2" w:rsidRDefault="003F2EB6" w:rsidP="006A6AAA">
      <w:pPr>
        <w:pStyle w:val="ListParagraph"/>
        <w:numPr>
          <w:ilvl w:val="0"/>
          <w:numId w:val="16"/>
        </w:numPr>
        <w:ind w:left="709"/>
        <w:rPr>
          <w:color w:val="000000" w:themeColor="text1"/>
          <w:lang w:val="en-US"/>
        </w:rPr>
      </w:pPr>
      <w:r w:rsidRPr="006172F2">
        <w:rPr>
          <w:i/>
          <w:color w:val="000000" w:themeColor="text1"/>
          <w:lang w:val="en-US"/>
        </w:rPr>
        <w:t xml:space="preserve">anDNSP22-dnsppooled-post2011.do </w:t>
      </w:r>
      <w:r w:rsidR="006A6AAA" w:rsidRPr="006172F2">
        <w:rPr>
          <w:color w:val="000000" w:themeColor="text1"/>
          <w:lang w:val="en-US"/>
        </w:rPr>
        <w:t xml:space="preserve">– </w:t>
      </w:r>
      <w:r w:rsidR="007A650A" w:rsidRPr="006172F2">
        <w:rPr>
          <w:color w:val="000000" w:themeColor="text1"/>
          <w:lang w:val="en-US"/>
        </w:rPr>
        <w:t>C</w:t>
      </w:r>
      <w:r w:rsidR="006A6AAA" w:rsidRPr="006172F2">
        <w:rPr>
          <w:color w:val="000000" w:themeColor="text1"/>
          <w:lang w:val="en-US"/>
        </w:rPr>
        <w:t>alculates comparative MTFP results for DNSPs from pooled data using a sample from 2012 to 202</w:t>
      </w:r>
      <w:r w:rsidRPr="006172F2">
        <w:rPr>
          <w:color w:val="000000" w:themeColor="text1"/>
          <w:lang w:val="en-US"/>
        </w:rPr>
        <w:t>1</w:t>
      </w:r>
      <w:r w:rsidR="006A6AAA" w:rsidRPr="006172F2">
        <w:rPr>
          <w:color w:val="000000" w:themeColor="text1"/>
          <w:lang w:val="en-US"/>
        </w:rPr>
        <w:t>;</w:t>
      </w:r>
    </w:p>
    <w:p w14:paraId="4986A600" w14:textId="377EDEA7" w:rsidR="006A6AAA" w:rsidRPr="006172F2" w:rsidRDefault="006D124D" w:rsidP="006A6AAA">
      <w:pPr>
        <w:pStyle w:val="ListParagraph"/>
        <w:numPr>
          <w:ilvl w:val="0"/>
          <w:numId w:val="16"/>
        </w:numPr>
        <w:ind w:left="709"/>
        <w:rPr>
          <w:color w:val="000000" w:themeColor="text1"/>
          <w:lang w:val="en-US"/>
        </w:rPr>
      </w:pPr>
      <w:r w:rsidRPr="006172F2">
        <w:rPr>
          <w:i/>
          <w:color w:val="000000" w:themeColor="text1"/>
          <w:lang w:val="en-US"/>
        </w:rPr>
        <w:t xml:space="preserve">anDNSP22-state.do </w:t>
      </w:r>
      <w:r w:rsidR="006A6AAA" w:rsidRPr="006172F2">
        <w:rPr>
          <w:color w:val="000000" w:themeColor="text1"/>
          <w:lang w:val="en-US"/>
        </w:rPr>
        <w:t xml:space="preserve">– </w:t>
      </w:r>
      <w:r w:rsidR="007A650A" w:rsidRPr="006172F2">
        <w:rPr>
          <w:color w:val="000000" w:themeColor="text1"/>
          <w:lang w:val="en-US"/>
        </w:rPr>
        <w:t>C</w:t>
      </w:r>
      <w:r w:rsidR="006A6AAA" w:rsidRPr="006172F2">
        <w:rPr>
          <w:color w:val="000000" w:themeColor="text1"/>
          <w:lang w:val="en-US"/>
        </w:rPr>
        <w:t xml:space="preserve">alculates comparative MTFP results for </w:t>
      </w:r>
      <w:r w:rsidRPr="006172F2">
        <w:rPr>
          <w:color w:val="000000" w:themeColor="text1"/>
          <w:lang w:val="en-US"/>
        </w:rPr>
        <w:t xml:space="preserve">6 </w:t>
      </w:r>
      <w:r w:rsidR="006A6AAA" w:rsidRPr="006172F2">
        <w:rPr>
          <w:color w:val="000000" w:themeColor="text1"/>
          <w:lang w:val="en-US"/>
        </w:rPr>
        <w:t>States from pooled data, 2006 to 202</w:t>
      </w:r>
      <w:r w:rsidRPr="006172F2">
        <w:rPr>
          <w:color w:val="000000" w:themeColor="text1"/>
          <w:lang w:val="en-US"/>
        </w:rPr>
        <w:t>1</w:t>
      </w:r>
      <w:r w:rsidR="006A6AAA" w:rsidRPr="006172F2">
        <w:rPr>
          <w:color w:val="000000" w:themeColor="text1"/>
          <w:lang w:val="en-US"/>
        </w:rPr>
        <w:t>.</w:t>
      </w:r>
    </w:p>
    <w:p w14:paraId="4D9B2298" w14:textId="7F83DD89" w:rsidR="006A6AAA" w:rsidRPr="00B002A1" w:rsidRDefault="006A6AAA" w:rsidP="00B002A1">
      <w:pPr>
        <w:pStyle w:val="ListParagraph"/>
        <w:numPr>
          <w:ilvl w:val="2"/>
          <w:numId w:val="22"/>
        </w:numPr>
        <w:jc w:val="left"/>
        <w:rPr>
          <w:rFonts w:ascii="Arial" w:hAnsi="Arial"/>
          <w:i/>
          <w:color w:val="000000" w:themeColor="text1"/>
          <w:lang w:val="en-US"/>
          <w:rPrChange w:id="74" w:author="Alice Giovani de Oliveira" w:date="2022-09-19T16:24:00Z">
            <w:rPr>
              <w:lang w:val="en-US"/>
            </w:rPr>
          </w:rPrChange>
        </w:rPr>
        <w:pPrChange w:id="75" w:author="Alice Giovani de Oliveira" w:date="2022-09-19T16:24:00Z">
          <w:pPr>
            <w:jc w:val="left"/>
          </w:pPr>
        </w:pPrChange>
      </w:pPr>
      <w:bookmarkStart w:id="76" w:name="_Hlk114497424"/>
      <w:del w:id="77" w:author="Alice Giovani de Oliveira" w:date="2022-09-19T16:24:00Z">
        <w:r w:rsidRPr="00B002A1" w:rsidDel="00B002A1">
          <w:rPr>
            <w:rFonts w:ascii="Arial" w:hAnsi="Arial"/>
            <w:i/>
            <w:color w:val="000000" w:themeColor="text1"/>
            <w:lang w:val="en-US"/>
            <w:rPrChange w:id="78" w:author="Alice Giovani de Oliveira" w:date="2022-09-19T16:24:00Z">
              <w:rPr>
                <w:lang w:val="en-US"/>
              </w:rPr>
            </w:rPrChange>
          </w:rPr>
          <w:delText xml:space="preserve">4.2   </w:delText>
        </w:r>
      </w:del>
      <w:r w:rsidRPr="00B002A1">
        <w:rPr>
          <w:rFonts w:ascii="Arial" w:hAnsi="Arial"/>
          <w:i/>
          <w:color w:val="000000" w:themeColor="text1"/>
          <w:lang w:val="en-US"/>
          <w:rPrChange w:id="79" w:author="Alice Giovani de Oliveira" w:date="2022-09-19T16:24:00Z">
            <w:rPr>
              <w:lang w:val="en-US"/>
            </w:rPr>
          </w:rPrChange>
        </w:rPr>
        <w:t>Stata Index Outputs</w:t>
      </w:r>
    </w:p>
    <w:bookmarkEnd w:id="76"/>
    <w:p w14:paraId="538AFDD4" w14:textId="532C6905" w:rsidR="006A6AAA" w:rsidRPr="006172F2" w:rsidRDefault="00BD7FDE" w:rsidP="006A6AAA">
      <w:pPr>
        <w:pStyle w:val="ListParagraph"/>
        <w:numPr>
          <w:ilvl w:val="0"/>
          <w:numId w:val="16"/>
        </w:numPr>
        <w:ind w:left="709"/>
        <w:rPr>
          <w:i/>
          <w:color w:val="000000" w:themeColor="text1"/>
          <w:lang w:val="en-US"/>
        </w:rPr>
      </w:pPr>
      <w:r w:rsidRPr="006172F2">
        <w:rPr>
          <w:i/>
          <w:color w:val="000000" w:themeColor="text1"/>
          <w:lang w:val="en-US"/>
        </w:rPr>
        <w:t xml:space="preserve">anDNSP22-dnspind1.log </w:t>
      </w:r>
      <w:r w:rsidR="006A6AAA" w:rsidRPr="006172F2">
        <w:rPr>
          <w:color w:val="000000" w:themeColor="text1"/>
          <w:lang w:val="en-US"/>
        </w:rPr>
        <w:t xml:space="preserve">– </w:t>
      </w:r>
      <w:r w:rsidR="007A650A" w:rsidRPr="006172F2">
        <w:rPr>
          <w:color w:val="000000" w:themeColor="text1"/>
          <w:lang w:val="en-US"/>
        </w:rPr>
        <w:t>L</w:t>
      </w:r>
      <w:r w:rsidR="006A6AAA" w:rsidRPr="006172F2">
        <w:rPr>
          <w:color w:val="000000" w:themeColor="text1"/>
          <w:lang w:val="en-US"/>
        </w:rPr>
        <w:t>og file from running the program</w:t>
      </w:r>
      <w:r w:rsidR="006A6AAA" w:rsidRPr="006172F2">
        <w:rPr>
          <w:i/>
          <w:color w:val="000000" w:themeColor="text1"/>
          <w:lang w:val="en-US"/>
        </w:rPr>
        <w:t xml:space="preserve"> </w:t>
      </w:r>
      <w:proofErr w:type="gramStart"/>
      <w:r w:rsidRPr="006172F2">
        <w:rPr>
          <w:i/>
          <w:color w:val="000000" w:themeColor="text1"/>
          <w:lang w:val="en-US"/>
        </w:rPr>
        <w:t>anDNSP22-dnspind1.do</w:t>
      </w:r>
      <w:r w:rsidR="006A6AAA" w:rsidRPr="006172F2">
        <w:rPr>
          <w:color w:val="000000" w:themeColor="text1"/>
          <w:lang w:val="en-US"/>
        </w:rPr>
        <w:t>;</w:t>
      </w:r>
      <w:proofErr w:type="gramEnd"/>
    </w:p>
    <w:p w14:paraId="16389B57" w14:textId="355B3077" w:rsidR="006A6AAA" w:rsidRPr="006172F2" w:rsidRDefault="00CD3EE0" w:rsidP="006A6AAA">
      <w:pPr>
        <w:pStyle w:val="ListParagraph"/>
        <w:numPr>
          <w:ilvl w:val="0"/>
          <w:numId w:val="16"/>
        </w:numPr>
        <w:ind w:left="709"/>
        <w:rPr>
          <w:color w:val="000000" w:themeColor="text1"/>
          <w:lang w:val="en-US"/>
        </w:rPr>
      </w:pPr>
      <w:r w:rsidRPr="006172F2">
        <w:rPr>
          <w:i/>
          <w:color w:val="000000" w:themeColor="text1"/>
          <w:lang w:val="en-US"/>
        </w:rPr>
        <w:t xml:space="preserve">mtfp_dnspind.xlsx </w:t>
      </w:r>
      <w:r w:rsidR="006A6AAA" w:rsidRPr="006172F2">
        <w:rPr>
          <w:color w:val="000000" w:themeColor="text1"/>
          <w:lang w:val="en-US"/>
        </w:rPr>
        <w:t xml:space="preserve">– </w:t>
      </w:r>
      <w:r w:rsidR="007A650A" w:rsidRPr="006172F2">
        <w:rPr>
          <w:color w:val="000000" w:themeColor="text1"/>
          <w:lang w:val="en-US"/>
        </w:rPr>
        <w:t>S</w:t>
      </w:r>
      <w:r w:rsidR="006A6AAA" w:rsidRPr="006172F2">
        <w:rPr>
          <w:color w:val="000000" w:themeColor="text1"/>
          <w:lang w:val="en-US"/>
        </w:rPr>
        <w:t>preadsheet with index results for individual DNSPs</w:t>
      </w:r>
      <w:r w:rsidR="00E717FD">
        <w:rPr>
          <w:color w:val="000000" w:themeColor="text1"/>
          <w:lang w:val="en-US"/>
        </w:rPr>
        <w:t xml:space="preserve"> and the industry</w:t>
      </w:r>
      <w:r w:rsidR="006A6AAA" w:rsidRPr="006172F2">
        <w:rPr>
          <w:color w:val="000000" w:themeColor="text1"/>
          <w:lang w:val="en-US"/>
        </w:rPr>
        <w:t xml:space="preserve">. These are in separate sheets labelled 1 (EVO) 2 (AGD) 3 (CIT) 4 (END) 5 (ENX), 6 (ERG), 7 (ESS), 8 (JEN), 9 (PCR), 10 (SAP), 11 (AND), 12 (TND), 13 (UED), 14 (DNSP industry). In addition to output, input and TFP indexes, and </w:t>
      </w:r>
      <w:proofErr w:type="spellStart"/>
      <w:r w:rsidR="006A6AAA" w:rsidRPr="006172F2">
        <w:rPr>
          <w:color w:val="000000" w:themeColor="text1"/>
          <w:lang w:val="en-US"/>
        </w:rPr>
        <w:t>opex</w:t>
      </w:r>
      <w:proofErr w:type="spellEnd"/>
      <w:r w:rsidR="006A6AAA" w:rsidRPr="006172F2">
        <w:rPr>
          <w:color w:val="000000" w:themeColor="text1"/>
          <w:lang w:val="en-US"/>
        </w:rPr>
        <w:t xml:space="preserve"> and capital MPFP indexes, results include partial productivities for individual inputs, contributions of individual outputs and inputs to TFP growth, and growth rates of individual outputs and inputs;</w:t>
      </w:r>
    </w:p>
    <w:p w14:paraId="14AC0C9C" w14:textId="0B920486" w:rsidR="006A6AAA" w:rsidRPr="00815EC5" w:rsidRDefault="00CD3EE0" w:rsidP="006A6AAA">
      <w:pPr>
        <w:pStyle w:val="ListParagraph"/>
        <w:numPr>
          <w:ilvl w:val="0"/>
          <w:numId w:val="16"/>
        </w:numPr>
        <w:ind w:left="709"/>
        <w:rPr>
          <w:ins w:id="80" w:author="Melusine Quack" w:date="2022-09-05T10:57:00Z"/>
          <w:i/>
          <w:color w:val="000000" w:themeColor="text1"/>
          <w:lang w:val="en-US"/>
          <w:rPrChange w:id="81" w:author="Melusine Quack" w:date="2022-09-05T10:57:00Z">
            <w:rPr>
              <w:ins w:id="82" w:author="Melusine Quack" w:date="2022-09-05T10:57:00Z"/>
              <w:color w:val="000000" w:themeColor="text1"/>
              <w:lang w:val="en-US"/>
            </w:rPr>
          </w:rPrChange>
        </w:rPr>
      </w:pPr>
      <w:r w:rsidRPr="006172F2">
        <w:rPr>
          <w:i/>
          <w:color w:val="000000" w:themeColor="text1"/>
          <w:lang w:val="en-US"/>
        </w:rPr>
        <w:t xml:space="preserve">anDNSP22-dnsppooled.log </w:t>
      </w:r>
      <w:r w:rsidR="006A6AAA" w:rsidRPr="006172F2">
        <w:rPr>
          <w:i/>
          <w:color w:val="000000" w:themeColor="text1"/>
          <w:lang w:val="en-US"/>
        </w:rPr>
        <w:t xml:space="preserve">– </w:t>
      </w:r>
      <w:r w:rsidR="007A650A" w:rsidRPr="006172F2">
        <w:rPr>
          <w:color w:val="000000" w:themeColor="text1"/>
          <w:lang w:val="en-US"/>
        </w:rPr>
        <w:t>L</w:t>
      </w:r>
      <w:r w:rsidR="006A6AAA" w:rsidRPr="006172F2">
        <w:rPr>
          <w:color w:val="000000" w:themeColor="text1"/>
          <w:lang w:val="en-US"/>
        </w:rPr>
        <w:t>og file from running the program</w:t>
      </w:r>
      <w:r w:rsidRPr="006172F2">
        <w:rPr>
          <w:i/>
          <w:color w:val="000000" w:themeColor="text1"/>
          <w:lang w:val="en-US"/>
        </w:rPr>
        <w:t xml:space="preserve"> anDNSP22-dnsppooled.do</w:t>
      </w:r>
      <w:r w:rsidR="006A6AAA" w:rsidRPr="006172F2">
        <w:rPr>
          <w:color w:val="000000" w:themeColor="text1"/>
          <w:lang w:val="en-US"/>
        </w:rPr>
        <w:t>;</w:t>
      </w:r>
    </w:p>
    <w:p w14:paraId="7BC44658" w14:textId="486853E4" w:rsidR="00815EC5" w:rsidRPr="00815EC5" w:rsidRDefault="00815EC5" w:rsidP="00815EC5">
      <w:pPr>
        <w:pStyle w:val="ListParagraph"/>
        <w:numPr>
          <w:ilvl w:val="0"/>
          <w:numId w:val="16"/>
        </w:numPr>
        <w:ind w:left="709"/>
        <w:rPr>
          <w:i/>
          <w:color w:val="000000" w:themeColor="text1"/>
          <w:lang w:val="en-US"/>
          <w:rPrChange w:id="83" w:author="Melusine Quack" w:date="2022-09-05T10:58:00Z">
            <w:rPr>
              <w:lang w:val="en-US"/>
            </w:rPr>
          </w:rPrChange>
        </w:rPr>
      </w:pPr>
      <w:ins w:id="84" w:author="Melusine Quack" w:date="2022-09-05T10:57:00Z">
        <w:r w:rsidRPr="006172F2">
          <w:rPr>
            <w:i/>
            <w:color w:val="000000" w:themeColor="text1"/>
            <w:lang w:val="en-US"/>
          </w:rPr>
          <w:t xml:space="preserve">anDNSP22-dnsppooled-post2011.log </w:t>
        </w:r>
        <w:r w:rsidRPr="006172F2">
          <w:rPr>
            <w:color w:val="000000" w:themeColor="text1"/>
            <w:lang w:val="en-US"/>
          </w:rPr>
          <w:t>– Log file from running the program</w:t>
        </w:r>
        <w:r w:rsidRPr="006172F2">
          <w:rPr>
            <w:i/>
            <w:color w:val="000000" w:themeColor="text1"/>
            <w:lang w:val="en-US"/>
          </w:rPr>
          <w:t xml:space="preserve"> anDNSP22-dnsppooled-post2011.do</w:t>
        </w:r>
        <w:r w:rsidRPr="006172F2">
          <w:rPr>
            <w:color w:val="000000" w:themeColor="text1"/>
            <w:lang w:val="en-US"/>
          </w:rPr>
          <w:t>;</w:t>
        </w:r>
      </w:ins>
    </w:p>
    <w:p w14:paraId="276C7266" w14:textId="7811EC4D" w:rsidR="006A6AAA" w:rsidRPr="006172F2" w:rsidRDefault="00CD3EE0" w:rsidP="006A6AAA">
      <w:pPr>
        <w:pStyle w:val="ListParagraph"/>
        <w:numPr>
          <w:ilvl w:val="0"/>
          <w:numId w:val="16"/>
        </w:numPr>
        <w:ind w:left="709"/>
        <w:rPr>
          <w:i/>
          <w:color w:val="000000" w:themeColor="text1"/>
          <w:lang w:val="en-US"/>
        </w:rPr>
      </w:pPr>
      <w:r w:rsidRPr="006172F2">
        <w:rPr>
          <w:i/>
          <w:color w:val="000000" w:themeColor="text1"/>
          <w:lang w:val="en-US"/>
        </w:rPr>
        <w:t xml:space="preserve">mtfp_dnsppooled.xlsx </w:t>
      </w:r>
      <w:r w:rsidR="006A6AAA" w:rsidRPr="006172F2">
        <w:rPr>
          <w:i/>
          <w:color w:val="000000" w:themeColor="text1"/>
          <w:lang w:val="en-US"/>
        </w:rPr>
        <w:t xml:space="preserve">– </w:t>
      </w:r>
      <w:ins w:id="85" w:author="Melusine Quack" w:date="2022-09-05T10:55:00Z">
        <w:r w:rsidR="00815EC5">
          <w:rPr>
            <w:iCs/>
            <w:color w:val="000000" w:themeColor="text1"/>
            <w:lang w:val="en-US"/>
          </w:rPr>
          <w:t xml:space="preserve">Contains </w:t>
        </w:r>
      </w:ins>
      <w:ins w:id="86" w:author="Melusine Quack" w:date="2022-09-05T10:58:00Z">
        <w:r w:rsidR="00815EC5">
          <w:rPr>
            <w:iCs/>
            <w:color w:val="000000" w:themeColor="text1"/>
            <w:lang w:val="en-US"/>
          </w:rPr>
          <w:t>worksheets</w:t>
        </w:r>
      </w:ins>
      <w:ins w:id="87" w:author="Melusine Quack" w:date="2022-09-05T10:55:00Z">
        <w:r w:rsidR="00815EC5">
          <w:rPr>
            <w:iCs/>
            <w:color w:val="000000" w:themeColor="text1"/>
            <w:lang w:val="en-US"/>
          </w:rPr>
          <w:t xml:space="preserve"> for the whole sample and</w:t>
        </w:r>
      </w:ins>
      <w:ins w:id="88" w:author="Melusine Quack" w:date="2022-09-05T10:57:00Z">
        <w:r w:rsidR="00815EC5">
          <w:rPr>
            <w:iCs/>
            <w:color w:val="000000" w:themeColor="text1"/>
            <w:lang w:val="en-US"/>
          </w:rPr>
          <w:t xml:space="preserve"> sample</w:t>
        </w:r>
      </w:ins>
      <w:ins w:id="89" w:author="Melusine Quack" w:date="2022-09-05T10:55:00Z">
        <w:r w:rsidR="00815EC5">
          <w:rPr>
            <w:iCs/>
            <w:color w:val="000000" w:themeColor="text1"/>
            <w:lang w:val="en-US"/>
          </w:rPr>
          <w:t xml:space="preserve"> period after 2011. </w:t>
        </w:r>
      </w:ins>
      <w:ins w:id="90" w:author="Melusine Quack" w:date="2022-09-05T10:56:00Z">
        <w:r w:rsidR="00815EC5">
          <w:rPr>
            <w:iCs/>
            <w:color w:val="000000" w:themeColor="text1"/>
            <w:lang w:val="en-US"/>
          </w:rPr>
          <w:t>T</w:t>
        </w:r>
      </w:ins>
      <w:del w:id="91" w:author="Melusine Quack" w:date="2022-09-05T10:55:00Z">
        <w:r w:rsidR="007A650A" w:rsidRPr="00815EC5" w:rsidDel="00815EC5">
          <w:rPr>
            <w:iCs/>
            <w:color w:val="000000" w:themeColor="text1"/>
            <w:lang w:val="en-US"/>
          </w:rPr>
          <w:delText>S</w:delText>
        </w:r>
        <w:r w:rsidR="006A6AAA" w:rsidRPr="00815EC5" w:rsidDel="00815EC5">
          <w:rPr>
            <w:iCs/>
            <w:color w:val="000000" w:themeColor="text1"/>
            <w:lang w:val="en-US"/>
          </w:rPr>
          <w:delText>preadsheet</w:delText>
        </w:r>
        <w:r w:rsidRPr="006172F2" w:rsidDel="00815EC5">
          <w:rPr>
            <w:color w:val="000000" w:themeColor="text1"/>
            <w:lang w:val="en-US"/>
          </w:rPr>
          <w:delText xml:space="preserve"> (specifically t</w:delText>
        </w:r>
      </w:del>
      <w:r w:rsidRPr="006172F2">
        <w:rPr>
          <w:color w:val="000000" w:themeColor="text1"/>
          <w:lang w:val="en-US"/>
        </w:rPr>
        <w:t xml:space="preserve">he </w:t>
      </w:r>
      <w:ins w:id="92" w:author="Melusine Quack" w:date="2022-09-05T10:56:00Z">
        <w:r w:rsidR="00815EC5">
          <w:rPr>
            <w:color w:val="000000" w:themeColor="text1"/>
            <w:lang w:val="en-US"/>
          </w:rPr>
          <w:t xml:space="preserve">full sample is in the </w:t>
        </w:r>
      </w:ins>
      <w:r w:rsidRPr="006172F2">
        <w:rPr>
          <w:color w:val="000000" w:themeColor="text1"/>
          <w:lang w:val="en-US"/>
        </w:rPr>
        <w:t>worksheet ‘</w:t>
      </w:r>
      <w:proofErr w:type="spellStart"/>
      <w:r w:rsidRPr="006172F2">
        <w:rPr>
          <w:color w:val="000000" w:themeColor="text1"/>
          <w:lang w:val="en-US"/>
        </w:rPr>
        <w:t>fullsample</w:t>
      </w:r>
      <w:proofErr w:type="spellEnd"/>
      <w:r w:rsidRPr="006172F2">
        <w:rPr>
          <w:color w:val="000000" w:themeColor="text1"/>
          <w:lang w:val="en-US"/>
        </w:rPr>
        <w:t>’</w:t>
      </w:r>
      <w:del w:id="93" w:author="Melusine Quack" w:date="2022-09-05T10:56:00Z">
        <w:r w:rsidRPr="006172F2" w:rsidDel="00815EC5">
          <w:rPr>
            <w:color w:val="000000" w:themeColor="text1"/>
            <w:lang w:val="en-US"/>
          </w:rPr>
          <w:delText>)</w:delText>
        </w:r>
      </w:del>
      <w:r w:rsidR="006A6AAA" w:rsidRPr="006172F2">
        <w:rPr>
          <w:color w:val="000000" w:themeColor="text1"/>
          <w:lang w:val="en-US"/>
        </w:rPr>
        <w:t xml:space="preserve"> with index results for the pooled MTFP analysis of DNSPs (full 1</w:t>
      </w:r>
      <w:r w:rsidRPr="006172F2">
        <w:rPr>
          <w:color w:val="000000" w:themeColor="text1"/>
          <w:lang w:val="en-US"/>
        </w:rPr>
        <w:t>6</w:t>
      </w:r>
      <w:r w:rsidR="006A6AAA" w:rsidRPr="006172F2">
        <w:rPr>
          <w:color w:val="000000" w:themeColor="text1"/>
          <w:lang w:val="en-US"/>
        </w:rPr>
        <w:t xml:space="preserve">-year sample). In addition to output, input and </w:t>
      </w:r>
      <w:r w:rsidR="006A6AAA" w:rsidRPr="006172F2">
        <w:rPr>
          <w:color w:val="000000" w:themeColor="text1"/>
          <w:lang w:val="en-US"/>
        </w:rPr>
        <w:lastRenderedPageBreak/>
        <w:t xml:space="preserve">TFP indexes, and </w:t>
      </w:r>
      <w:proofErr w:type="spellStart"/>
      <w:r w:rsidR="006A6AAA" w:rsidRPr="006172F2">
        <w:rPr>
          <w:color w:val="000000" w:themeColor="text1"/>
          <w:lang w:val="en-US"/>
        </w:rPr>
        <w:t>opex</w:t>
      </w:r>
      <w:proofErr w:type="spellEnd"/>
      <w:r w:rsidR="006A6AAA" w:rsidRPr="006172F2">
        <w:rPr>
          <w:color w:val="000000" w:themeColor="text1"/>
          <w:lang w:val="en-US"/>
        </w:rPr>
        <w:t xml:space="preserve"> and capital MPFP indexes, results include partial productivities for individual inputs, contributions of individual outputs and inputs to TFP growth, and growth rates of individual outputs and inputs</w:t>
      </w:r>
      <w:ins w:id="94" w:author="Melusine Quack" w:date="2022-09-05T10:54:00Z">
        <w:r w:rsidR="00815EC5">
          <w:rPr>
            <w:color w:val="000000" w:themeColor="text1"/>
            <w:lang w:val="en-US"/>
          </w:rPr>
          <w:t xml:space="preserve">. </w:t>
        </w:r>
      </w:ins>
      <w:ins w:id="95" w:author="Melusine Quack" w:date="2022-09-05T10:56:00Z">
        <w:r w:rsidR="00815EC5">
          <w:rPr>
            <w:color w:val="000000" w:themeColor="text1"/>
            <w:lang w:val="en-US"/>
          </w:rPr>
          <w:t xml:space="preserve">The </w:t>
        </w:r>
      </w:ins>
      <w:ins w:id="96" w:author="Melusine Quack" w:date="2022-09-05T10:57:00Z">
        <w:r w:rsidR="00815EC5">
          <w:rPr>
            <w:color w:val="000000" w:themeColor="text1"/>
            <w:lang w:val="en-US"/>
          </w:rPr>
          <w:t xml:space="preserve">sample </w:t>
        </w:r>
      </w:ins>
      <w:ins w:id="97" w:author="Melusine Quack" w:date="2022-09-05T10:56:00Z">
        <w:r w:rsidR="00815EC5">
          <w:rPr>
            <w:color w:val="000000" w:themeColor="text1"/>
            <w:lang w:val="en-US"/>
          </w:rPr>
          <w:t xml:space="preserve">period after 2011 is in </w:t>
        </w:r>
      </w:ins>
      <w:ins w:id="98" w:author="Melusine Quack" w:date="2022-09-05T10:54:00Z">
        <w:r w:rsidR="00815EC5">
          <w:rPr>
            <w:color w:val="000000" w:themeColor="text1"/>
            <w:lang w:val="en-US"/>
          </w:rPr>
          <w:t xml:space="preserve">the </w:t>
        </w:r>
        <w:r w:rsidR="00815EC5" w:rsidRPr="006172F2">
          <w:rPr>
            <w:color w:val="000000" w:themeColor="text1"/>
            <w:lang w:val="en-US"/>
          </w:rPr>
          <w:t>worksheet</w:t>
        </w:r>
        <w:r w:rsidR="00815EC5">
          <w:rPr>
            <w:color w:val="000000" w:themeColor="text1"/>
            <w:lang w:val="en-US"/>
          </w:rPr>
          <w:t xml:space="preserve"> </w:t>
        </w:r>
        <w:r w:rsidR="00815EC5" w:rsidRPr="006172F2">
          <w:rPr>
            <w:color w:val="000000" w:themeColor="text1"/>
            <w:lang w:val="en-US"/>
          </w:rPr>
          <w:t>‘post2011sample</w:t>
        </w:r>
        <w:r w:rsidR="00815EC5">
          <w:rPr>
            <w:color w:val="000000" w:themeColor="text1"/>
            <w:lang w:val="en-US"/>
          </w:rPr>
          <w:t xml:space="preserve">’ </w:t>
        </w:r>
      </w:ins>
      <w:ins w:id="99" w:author="Melusine Quack" w:date="2022-09-05T10:55:00Z">
        <w:r w:rsidR="00815EC5">
          <w:rPr>
            <w:color w:val="000000" w:themeColor="text1"/>
            <w:lang w:val="en-US"/>
          </w:rPr>
          <w:t>contains</w:t>
        </w:r>
      </w:ins>
      <w:ins w:id="100" w:author="Melusine Quack" w:date="2022-09-05T10:54:00Z">
        <w:r w:rsidR="00815EC5" w:rsidRPr="006172F2">
          <w:rPr>
            <w:color w:val="000000" w:themeColor="text1"/>
            <w:lang w:val="en-US"/>
          </w:rPr>
          <w:t xml:space="preserve"> index results for the pooled MTFP analysis of DNSPs for the sample </w:t>
        </w:r>
        <w:r w:rsidR="00815EC5">
          <w:rPr>
            <w:color w:val="000000" w:themeColor="text1"/>
            <w:lang w:val="en-US"/>
          </w:rPr>
          <w:t xml:space="preserve">period </w:t>
        </w:r>
      </w:ins>
      <w:ins w:id="101" w:author="Melusine Quack" w:date="2022-09-05T11:00:00Z">
        <w:r w:rsidR="000137B7">
          <w:rPr>
            <w:color w:val="000000" w:themeColor="text1"/>
            <w:lang w:val="en-US"/>
          </w:rPr>
          <w:t xml:space="preserve">from </w:t>
        </w:r>
      </w:ins>
      <w:ins w:id="102" w:author="Melusine Quack" w:date="2022-09-05T10:54:00Z">
        <w:r w:rsidR="00815EC5" w:rsidRPr="006172F2">
          <w:rPr>
            <w:color w:val="000000" w:themeColor="text1"/>
            <w:lang w:val="en-US"/>
          </w:rPr>
          <w:t>2012 to 2021;</w:t>
        </w:r>
      </w:ins>
      <w:del w:id="103" w:author="Melusine Quack" w:date="2022-09-05T10:54:00Z">
        <w:r w:rsidR="006A6AAA" w:rsidRPr="006172F2" w:rsidDel="00815EC5">
          <w:rPr>
            <w:color w:val="000000" w:themeColor="text1"/>
            <w:lang w:val="en-US"/>
          </w:rPr>
          <w:delText>;</w:delText>
        </w:r>
      </w:del>
    </w:p>
    <w:p w14:paraId="066D6F9A" w14:textId="79013BE0" w:rsidR="006A6AAA" w:rsidRPr="006172F2" w:rsidDel="00815EC5" w:rsidRDefault="00767DAD" w:rsidP="006A6AAA">
      <w:pPr>
        <w:pStyle w:val="ListParagraph"/>
        <w:numPr>
          <w:ilvl w:val="0"/>
          <w:numId w:val="16"/>
        </w:numPr>
        <w:ind w:left="709"/>
        <w:rPr>
          <w:del w:id="104" w:author="Melusine Quack" w:date="2022-09-05T10:57:00Z"/>
          <w:i/>
          <w:color w:val="000000" w:themeColor="text1"/>
          <w:lang w:val="en-US"/>
        </w:rPr>
      </w:pPr>
      <w:del w:id="105" w:author="Melusine Quack" w:date="2022-09-05T10:57:00Z">
        <w:r w:rsidRPr="006172F2" w:rsidDel="00815EC5">
          <w:rPr>
            <w:i/>
            <w:color w:val="000000" w:themeColor="text1"/>
            <w:lang w:val="en-US"/>
          </w:rPr>
          <w:delText xml:space="preserve">anDNSP22-dnsppooled-post2011.log </w:delText>
        </w:r>
        <w:r w:rsidR="006A6AAA" w:rsidRPr="006172F2" w:rsidDel="00815EC5">
          <w:rPr>
            <w:color w:val="000000" w:themeColor="text1"/>
            <w:lang w:val="en-US"/>
          </w:rPr>
          <w:delText xml:space="preserve">– </w:delText>
        </w:r>
        <w:r w:rsidR="007A650A" w:rsidRPr="006172F2" w:rsidDel="00815EC5">
          <w:rPr>
            <w:color w:val="000000" w:themeColor="text1"/>
            <w:lang w:val="en-US"/>
          </w:rPr>
          <w:delText>L</w:delText>
        </w:r>
        <w:r w:rsidR="006A6AAA" w:rsidRPr="006172F2" w:rsidDel="00815EC5">
          <w:rPr>
            <w:color w:val="000000" w:themeColor="text1"/>
            <w:lang w:val="en-US"/>
          </w:rPr>
          <w:delText>og file from running the program</w:delText>
        </w:r>
        <w:r w:rsidR="006A6AAA" w:rsidRPr="006172F2" w:rsidDel="00815EC5">
          <w:rPr>
            <w:i/>
            <w:color w:val="000000" w:themeColor="text1"/>
            <w:lang w:val="en-US"/>
          </w:rPr>
          <w:delText xml:space="preserve"> </w:delText>
        </w:r>
        <w:r w:rsidRPr="006172F2" w:rsidDel="00815EC5">
          <w:rPr>
            <w:i/>
            <w:color w:val="000000" w:themeColor="text1"/>
            <w:lang w:val="en-US"/>
          </w:rPr>
          <w:delText>anDNSP22-dnsppooled-post2011.do</w:delText>
        </w:r>
        <w:r w:rsidR="006A6AAA" w:rsidRPr="006172F2" w:rsidDel="00815EC5">
          <w:rPr>
            <w:color w:val="000000" w:themeColor="text1"/>
            <w:lang w:val="en-US"/>
          </w:rPr>
          <w:delText>;</w:delText>
        </w:r>
      </w:del>
    </w:p>
    <w:p w14:paraId="2F5F116E" w14:textId="3BA03C1F" w:rsidR="006A6AAA" w:rsidRPr="006172F2" w:rsidDel="00815EC5" w:rsidRDefault="00767DAD" w:rsidP="00767DAD">
      <w:pPr>
        <w:pStyle w:val="ListParagraph"/>
        <w:numPr>
          <w:ilvl w:val="0"/>
          <w:numId w:val="16"/>
        </w:numPr>
        <w:ind w:left="709"/>
        <w:rPr>
          <w:del w:id="106" w:author="Melusine Quack" w:date="2022-09-05T10:55:00Z"/>
          <w:i/>
          <w:color w:val="000000" w:themeColor="text1"/>
          <w:lang w:val="en-US"/>
        </w:rPr>
      </w:pPr>
      <w:del w:id="107" w:author="Melusine Quack" w:date="2022-09-05T10:55:00Z">
        <w:r w:rsidRPr="006172F2" w:rsidDel="00815EC5">
          <w:rPr>
            <w:i/>
            <w:color w:val="000000" w:themeColor="text1"/>
            <w:lang w:val="en-US"/>
          </w:rPr>
          <w:delText>mtfp_dnsppooled.xlsx</w:delText>
        </w:r>
        <w:r w:rsidRPr="006172F2" w:rsidDel="00815EC5">
          <w:rPr>
            <w:iCs/>
            <w:color w:val="000000" w:themeColor="text1"/>
            <w:lang w:val="en-US"/>
          </w:rPr>
          <w:delText xml:space="preserve"> </w:delText>
        </w:r>
        <w:r w:rsidR="006A6AAA" w:rsidRPr="006172F2" w:rsidDel="00815EC5">
          <w:rPr>
            <w:color w:val="000000" w:themeColor="text1"/>
            <w:lang w:val="en-US"/>
          </w:rPr>
          <w:delText xml:space="preserve">– </w:delText>
        </w:r>
        <w:r w:rsidR="007A650A" w:rsidRPr="006172F2" w:rsidDel="00815EC5">
          <w:rPr>
            <w:color w:val="000000" w:themeColor="text1"/>
            <w:lang w:val="en-US"/>
          </w:rPr>
          <w:delText>S</w:delText>
        </w:r>
        <w:r w:rsidR="006A6AAA" w:rsidRPr="006172F2" w:rsidDel="00815EC5">
          <w:rPr>
            <w:color w:val="000000" w:themeColor="text1"/>
            <w:lang w:val="en-US"/>
          </w:rPr>
          <w:delText xml:space="preserve">preadsheet </w:delText>
        </w:r>
        <w:r w:rsidRPr="006172F2" w:rsidDel="00815EC5">
          <w:rPr>
            <w:color w:val="000000" w:themeColor="text1"/>
            <w:lang w:val="en-US"/>
          </w:rPr>
          <w:delText>(specifically the worksheet</w:delText>
        </w:r>
        <w:r w:rsidR="006172F2" w:rsidDel="00815EC5">
          <w:rPr>
            <w:color w:val="000000" w:themeColor="text1"/>
            <w:lang w:val="en-US"/>
          </w:rPr>
          <w:delText xml:space="preserve"> </w:delText>
        </w:r>
        <w:r w:rsidRPr="006172F2" w:rsidDel="00815EC5">
          <w:rPr>
            <w:color w:val="000000" w:themeColor="text1"/>
            <w:lang w:val="en-US"/>
          </w:rPr>
          <w:delText xml:space="preserve">‘post2011sample’) </w:delText>
        </w:r>
        <w:r w:rsidR="006A6AAA" w:rsidRPr="006172F2" w:rsidDel="00815EC5">
          <w:rPr>
            <w:color w:val="000000" w:themeColor="text1"/>
            <w:lang w:val="en-US"/>
          </w:rPr>
          <w:delText xml:space="preserve">with index results for the pooled MTFP analysis of DNSPs for the sample </w:delText>
        </w:r>
        <w:r w:rsidR="00E717FD" w:rsidDel="00815EC5">
          <w:rPr>
            <w:color w:val="000000" w:themeColor="text1"/>
            <w:lang w:val="en-US"/>
          </w:rPr>
          <w:delText xml:space="preserve">period </w:delText>
        </w:r>
        <w:r w:rsidR="006A6AAA" w:rsidRPr="006172F2" w:rsidDel="00815EC5">
          <w:rPr>
            <w:color w:val="000000" w:themeColor="text1"/>
            <w:lang w:val="en-US"/>
          </w:rPr>
          <w:delText>2012 to 202</w:delText>
        </w:r>
        <w:r w:rsidRPr="006172F2" w:rsidDel="00815EC5">
          <w:rPr>
            <w:color w:val="000000" w:themeColor="text1"/>
            <w:lang w:val="en-US"/>
          </w:rPr>
          <w:delText>1</w:delText>
        </w:r>
        <w:r w:rsidR="006A6AAA" w:rsidRPr="006172F2" w:rsidDel="00815EC5">
          <w:rPr>
            <w:color w:val="000000" w:themeColor="text1"/>
            <w:lang w:val="en-US"/>
          </w:rPr>
          <w:delText>;</w:delText>
        </w:r>
      </w:del>
    </w:p>
    <w:p w14:paraId="6D2C826C" w14:textId="10DF6893" w:rsidR="006A6AAA" w:rsidRPr="006172F2" w:rsidRDefault="00767DAD" w:rsidP="006A6AAA">
      <w:pPr>
        <w:pStyle w:val="ListParagraph"/>
        <w:numPr>
          <w:ilvl w:val="0"/>
          <w:numId w:val="16"/>
        </w:numPr>
        <w:ind w:left="709"/>
        <w:rPr>
          <w:color w:val="000000" w:themeColor="text1"/>
          <w:lang w:val="en-US"/>
        </w:rPr>
      </w:pPr>
      <w:r w:rsidRPr="006172F2">
        <w:rPr>
          <w:i/>
          <w:color w:val="000000" w:themeColor="text1"/>
          <w:lang w:val="en-US"/>
        </w:rPr>
        <w:t xml:space="preserve">anDNSP22-state.log </w:t>
      </w:r>
      <w:r w:rsidR="006A6AAA" w:rsidRPr="006172F2">
        <w:rPr>
          <w:color w:val="000000" w:themeColor="text1"/>
          <w:lang w:val="en-US"/>
        </w:rPr>
        <w:t xml:space="preserve">– </w:t>
      </w:r>
      <w:r w:rsidR="007A650A" w:rsidRPr="006172F2">
        <w:rPr>
          <w:color w:val="000000" w:themeColor="text1"/>
          <w:lang w:val="en-US"/>
        </w:rPr>
        <w:t>L</w:t>
      </w:r>
      <w:r w:rsidR="006A6AAA" w:rsidRPr="006172F2">
        <w:rPr>
          <w:color w:val="000000" w:themeColor="text1"/>
          <w:lang w:val="en-US"/>
        </w:rPr>
        <w:t xml:space="preserve">og file from running the program </w:t>
      </w:r>
      <w:r w:rsidRPr="006172F2">
        <w:rPr>
          <w:i/>
          <w:color w:val="000000" w:themeColor="text1"/>
          <w:lang w:val="en-US"/>
        </w:rPr>
        <w:t>anDNSP22-state.do</w:t>
      </w:r>
      <w:r w:rsidR="006A6AAA" w:rsidRPr="006172F2">
        <w:rPr>
          <w:color w:val="000000" w:themeColor="text1"/>
          <w:lang w:val="en-US"/>
        </w:rPr>
        <w:t>;</w:t>
      </w:r>
    </w:p>
    <w:p w14:paraId="5F9464CA" w14:textId="6972B70D" w:rsidR="006A6AAA" w:rsidRPr="006172F2" w:rsidRDefault="00767DAD" w:rsidP="006A6AAA">
      <w:pPr>
        <w:pStyle w:val="ListParagraph"/>
        <w:numPr>
          <w:ilvl w:val="0"/>
          <w:numId w:val="16"/>
        </w:numPr>
        <w:ind w:left="709"/>
        <w:rPr>
          <w:i/>
          <w:color w:val="000000" w:themeColor="text1"/>
          <w:lang w:val="en-US"/>
        </w:rPr>
      </w:pPr>
      <w:r w:rsidRPr="006172F2">
        <w:rPr>
          <w:i/>
          <w:color w:val="000000" w:themeColor="text1"/>
          <w:lang w:val="en-US"/>
        </w:rPr>
        <w:t xml:space="preserve">mtfp_state.xlsx </w:t>
      </w:r>
      <w:r w:rsidR="006A6AAA" w:rsidRPr="006172F2">
        <w:rPr>
          <w:i/>
          <w:color w:val="000000" w:themeColor="text1"/>
          <w:lang w:val="en-US"/>
        </w:rPr>
        <w:t xml:space="preserve">– </w:t>
      </w:r>
      <w:r w:rsidR="007A650A" w:rsidRPr="006172F2">
        <w:rPr>
          <w:color w:val="000000" w:themeColor="text1"/>
          <w:lang w:val="en-US"/>
        </w:rPr>
        <w:t>S</w:t>
      </w:r>
      <w:r w:rsidR="006A6AAA" w:rsidRPr="006172F2">
        <w:rPr>
          <w:color w:val="000000" w:themeColor="text1"/>
          <w:lang w:val="en-US"/>
        </w:rPr>
        <w:t xml:space="preserve">preadsheet with index results for each State. These are in separate sheets labelled 1 (ACT) 2 (NSW) 3 (VIC) 4 (QLD) 5 (SA), 6 (TAS). In addition to output, input and TFP indexes, and </w:t>
      </w:r>
      <w:proofErr w:type="spellStart"/>
      <w:r w:rsidR="006A6AAA" w:rsidRPr="006172F2">
        <w:rPr>
          <w:color w:val="000000" w:themeColor="text1"/>
          <w:lang w:val="en-US"/>
        </w:rPr>
        <w:t>opex</w:t>
      </w:r>
      <w:proofErr w:type="spellEnd"/>
      <w:r w:rsidR="006A6AAA" w:rsidRPr="006172F2">
        <w:rPr>
          <w:color w:val="000000" w:themeColor="text1"/>
          <w:lang w:val="en-US"/>
        </w:rPr>
        <w:t xml:space="preserve"> and capital MPFP indexes, results include partial productivities for individual inputs, contributions of individual outputs and inputs to TFP growth, and growth rates of individual outputs and inputs.</w:t>
      </w:r>
    </w:p>
    <w:p w14:paraId="5AEB8773" w14:textId="4F178103" w:rsidR="006A6AAA" w:rsidRPr="006172F2" w:rsidRDefault="006A6AAA" w:rsidP="00B002A1">
      <w:pPr>
        <w:pStyle w:val="Heading3"/>
        <w:numPr>
          <w:ilvl w:val="1"/>
          <w:numId w:val="22"/>
        </w:numPr>
        <w:rPr>
          <w:color w:val="000000" w:themeColor="text1"/>
          <w:lang w:val="en-US"/>
        </w:rPr>
        <w:pPrChange w:id="108" w:author="Alice Giovani de Oliveira" w:date="2022-09-19T16:25:00Z">
          <w:pPr>
            <w:pStyle w:val="Heading3"/>
            <w:numPr>
              <w:ilvl w:val="0"/>
              <w:numId w:val="17"/>
            </w:numPr>
            <w:tabs>
              <w:tab w:val="num" w:pos="360"/>
            </w:tabs>
            <w:ind w:left="426" w:hanging="432"/>
          </w:pPr>
        </w:pPrChange>
      </w:pPr>
      <w:r w:rsidRPr="006172F2">
        <w:rPr>
          <w:color w:val="000000" w:themeColor="text1"/>
          <w:lang w:val="en-US"/>
        </w:rPr>
        <w:t>DNSP–MTFP Tables-Charts</w:t>
      </w:r>
    </w:p>
    <w:p w14:paraId="18B84077" w14:textId="68D0A251" w:rsidR="006A6AAA" w:rsidRPr="006172F2" w:rsidRDefault="006A6AAA" w:rsidP="006A6AAA">
      <w:pPr>
        <w:rPr>
          <w:color w:val="000000" w:themeColor="text1"/>
          <w:lang w:val="en-US"/>
        </w:rPr>
      </w:pPr>
      <w:r w:rsidRPr="006172F2">
        <w:rPr>
          <w:color w:val="000000" w:themeColor="text1"/>
          <w:lang w:val="en-US"/>
        </w:rPr>
        <w:t xml:space="preserve">Excel workbook </w:t>
      </w:r>
      <w:r w:rsidR="00AB3275" w:rsidRPr="006172F2">
        <w:rPr>
          <w:i/>
          <w:color w:val="000000" w:themeColor="text1"/>
          <w:lang w:val="en-US"/>
        </w:rPr>
        <w:t>DNSP22-MTFPtables-charts-</w:t>
      </w:r>
      <w:ins w:id="109" w:author="Melusine Quack" w:date="2022-09-05T13:18:00Z">
        <w:r w:rsidR="00870055">
          <w:rPr>
            <w:i/>
            <w:color w:val="000000" w:themeColor="text1"/>
            <w:lang w:val="en-US"/>
          </w:rPr>
          <w:t>5</w:t>
        </w:r>
      </w:ins>
      <w:del w:id="110" w:author="Melusine Quack" w:date="2022-09-05T13:18:00Z">
        <w:r w:rsidR="00AD6D78" w:rsidDel="00870055">
          <w:rPr>
            <w:i/>
            <w:color w:val="000000" w:themeColor="text1"/>
            <w:lang w:val="en-US"/>
          </w:rPr>
          <w:delText>3</w:delText>
        </w:r>
      </w:del>
      <w:r w:rsidR="00AD6D78">
        <w:rPr>
          <w:i/>
          <w:color w:val="000000" w:themeColor="text1"/>
          <w:lang w:val="en-US"/>
        </w:rPr>
        <w:t>Sep</w:t>
      </w:r>
      <w:r w:rsidR="00AB3275" w:rsidRPr="006172F2">
        <w:rPr>
          <w:i/>
          <w:color w:val="000000" w:themeColor="text1"/>
          <w:lang w:val="en-US"/>
        </w:rPr>
        <w:t>2022</w:t>
      </w:r>
      <w:r w:rsidRPr="006172F2">
        <w:rPr>
          <w:i/>
          <w:color w:val="000000" w:themeColor="text1"/>
          <w:lang w:val="en-US"/>
        </w:rPr>
        <w:t>.xlsx</w:t>
      </w:r>
      <w:r w:rsidRPr="006172F2">
        <w:rPr>
          <w:color w:val="000000" w:themeColor="text1"/>
          <w:lang w:val="en-US"/>
        </w:rPr>
        <w:t>, into which the results of the foregoing Shazam and Stata programs are input. The workbook produces tables</w:t>
      </w:r>
      <w:ins w:id="111" w:author="Melusine Quack" w:date="2022-09-05T10:59:00Z">
        <w:r w:rsidR="000137B7">
          <w:rPr>
            <w:color w:val="000000" w:themeColor="text1"/>
            <w:lang w:val="en-US"/>
          </w:rPr>
          <w:t xml:space="preserve"> and charts</w:t>
        </w:r>
      </w:ins>
      <w:r w:rsidRPr="006172F2">
        <w:rPr>
          <w:color w:val="000000" w:themeColor="text1"/>
          <w:lang w:val="en-US"/>
        </w:rPr>
        <w:t xml:space="preserve"> formatted so </w:t>
      </w:r>
      <w:del w:id="112" w:author="Melusine Quack" w:date="2022-09-05T10:59:00Z">
        <w:r w:rsidRPr="006172F2" w:rsidDel="000137B7">
          <w:rPr>
            <w:color w:val="000000" w:themeColor="text1"/>
            <w:lang w:val="en-US"/>
          </w:rPr>
          <w:delText>that they can be copied into the report and charts ready to be copied into the report</w:delText>
        </w:r>
      </w:del>
      <w:ins w:id="113" w:author="Melusine Quack" w:date="2022-09-05T10:59:00Z">
        <w:r w:rsidR="000137B7">
          <w:rPr>
            <w:color w:val="000000" w:themeColor="text1"/>
            <w:lang w:val="en-US"/>
          </w:rPr>
          <w:t>they can be copied into the report</w:t>
        </w:r>
      </w:ins>
      <w:r w:rsidRPr="006172F2">
        <w:rPr>
          <w:color w:val="000000" w:themeColor="text1"/>
          <w:lang w:val="en-US"/>
        </w:rPr>
        <w:t>.</w:t>
      </w:r>
    </w:p>
    <w:p w14:paraId="6F8DC81B" w14:textId="77777777" w:rsidR="006A6AAA" w:rsidRPr="006172F2" w:rsidRDefault="006A6AAA" w:rsidP="006A6AAA">
      <w:pPr>
        <w:rPr>
          <w:color w:val="000000" w:themeColor="text1"/>
          <w:lang w:val="en-US"/>
        </w:rPr>
      </w:pPr>
      <w:r w:rsidRPr="006172F2">
        <w:rPr>
          <w:color w:val="000000" w:themeColor="text1"/>
          <w:lang w:val="en-US"/>
        </w:rPr>
        <w:t>The first sheet of this Excel workbook, ‘ReadMe’, explains the structure of the workbook and how to use it. The second sheet, ‘Labels &amp; Codes’, defines each of the codes used in the Shazam and Stata output files which are the input files to this Excel workbook.</w:t>
      </w:r>
    </w:p>
    <w:p w14:paraId="34A89B24" w14:textId="5120E040" w:rsidR="00B002A1" w:rsidRDefault="00B002A1" w:rsidP="00B002A1">
      <w:pPr>
        <w:pStyle w:val="Heading3"/>
        <w:numPr>
          <w:ilvl w:val="0"/>
          <w:numId w:val="17"/>
        </w:numPr>
        <w:tabs>
          <w:tab w:val="num" w:pos="360"/>
        </w:tabs>
        <w:ind w:left="426" w:hanging="432"/>
        <w:rPr>
          <w:ins w:id="114" w:author="Alice Giovani de Oliveira" w:date="2022-09-19T16:26:00Z"/>
          <w:b/>
          <w:bCs/>
          <w:color w:val="000000" w:themeColor="text1"/>
        </w:rPr>
      </w:pPr>
      <w:proofErr w:type="spellStart"/>
      <w:ins w:id="115" w:author="Alice Giovani de Oliveira" w:date="2022-09-19T16:26:00Z">
        <w:r>
          <w:rPr>
            <w:b/>
            <w:bCs/>
            <w:color w:val="000000" w:themeColor="text1"/>
          </w:rPr>
          <w:t>OpexCostFn</w:t>
        </w:r>
        <w:proofErr w:type="spellEnd"/>
      </w:ins>
    </w:p>
    <w:p w14:paraId="69384A66" w14:textId="01491ABB" w:rsidR="00B002A1" w:rsidRPr="00B002A1" w:rsidRDefault="00B002A1" w:rsidP="00B002A1">
      <w:pPr>
        <w:spacing w:before="0"/>
        <w:rPr>
          <w:ins w:id="116" w:author="Alice Giovani de Oliveira" w:date="2022-09-19T16:27:00Z"/>
          <w:color w:val="000000" w:themeColor="text1"/>
          <w:lang w:val="en-US"/>
          <w:rPrChange w:id="117" w:author="Alice Giovani de Oliveira" w:date="2022-09-19T16:27:00Z">
            <w:rPr>
              <w:ins w:id="118" w:author="Alice Giovani de Oliveira" w:date="2022-09-19T16:27:00Z"/>
              <w:lang w:val="en-US"/>
            </w:rPr>
          </w:rPrChange>
        </w:rPr>
        <w:pPrChange w:id="119" w:author="Alice Giovani de Oliveira" w:date="2022-09-19T16:27:00Z">
          <w:pPr>
            <w:pStyle w:val="ListParagraph"/>
            <w:numPr>
              <w:numId w:val="17"/>
            </w:numPr>
            <w:spacing w:before="0"/>
            <w:ind w:left="360" w:hanging="360"/>
          </w:pPr>
        </w:pPrChange>
      </w:pPr>
      <w:ins w:id="120" w:author="Alice Giovani de Oliveira" w:date="2022-09-19T16:27:00Z">
        <w:r w:rsidRPr="00B002A1">
          <w:rPr>
            <w:color w:val="000000" w:themeColor="text1"/>
            <w:lang w:val="en-US"/>
            <w:rPrChange w:id="121" w:author="Alice Giovani de Oliveira" w:date="2022-09-19T16:27:00Z">
              <w:rPr>
                <w:lang w:val="en-US"/>
              </w:rPr>
            </w:rPrChange>
          </w:rPr>
          <w:t xml:space="preserve">These files are under </w:t>
        </w:r>
        <w:r>
          <w:rPr>
            <w:color w:val="000000" w:themeColor="text1"/>
            <w:lang w:val="en-US"/>
          </w:rPr>
          <w:t>three</w:t>
        </w:r>
        <w:r w:rsidRPr="00B002A1">
          <w:rPr>
            <w:color w:val="000000" w:themeColor="text1"/>
            <w:lang w:val="en-US"/>
            <w:rPrChange w:id="122" w:author="Alice Giovani de Oliveira" w:date="2022-09-19T16:27:00Z">
              <w:rPr>
                <w:lang w:val="en-US"/>
              </w:rPr>
            </w:rPrChange>
          </w:rPr>
          <w:t xml:space="preserve"> sub-directories.</w:t>
        </w:r>
      </w:ins>
    </w:p>
    <w:p w14:paraId="12AFEF0A" w14:textId="1457D605" w:rsidR="00B002A1" w:rsidRPr="006172F2" w:rsidRDefault="00B002A1" w:rsidP="00B002A1">
      <w:pPr>
        <w:pStyle w:val="ListParagraph"/>
        <w:numPr>
          <w:ilvl w:val="0"/>
          <w:numId w:val="16"/>
        </w:numPr>
        <w:ind w:left="709"/>
        <w:rPr>
          <w:ins w:id="123" w:author="Alice Giovani de Oliveira" w:date="2022-09-19T16:27:00Z"/>
          <w:color w:val="000000" w:themeColor="text1"/>
          <w:lang w:val="en-US"/>
        </w:rPr>
      </w:pPr>
      <w:ins w:id="124" w:author="Alice Giovani de Oliveira" w:date="2022-09-19T16:27:00Z">
        <w:r>
          <w:rPr>
            <w:color w:val="000000" w:themeColor="text1"/>
            <w:lang w:val="en-US"/>
          </w:rPr>
          <w:t xml:space="preserve">Excel Tables </w:t>
        </w:r>
      </w:ins>
      <w:ins w:id="125" w:author="Alice Giovani de Oliveira" w:date="2022-09-19T16:28:00Z">
        <w:r>
          <w:rPr>
            <w:color w:val="000000" w:themeColor="text1"/>
            <w:lang w:val="en-US"/>
          </w:rPr>
          <w:t>&amp; Charts</w:t>
        </w:r>
      </w:ins>
    </w:p>
    <w:p w14:paraId="027204EA" w14:textId="0CD89D9F" w:rsidR="00B002A1" w:rsidRPr="006172F2" w:rsidRDefault="00B002A1" w:rsidP="00B002A1">
      <w:pPr>
        <w:pStyle w:val="ListParagraph"/>
        <w:numPr>
          <w:ilvl w:val="0"/>
          <w:numId w:val="16"/>
        </w:numPr>
        <w:ind w:left="709"/>
        <w:rPr>
          <w:ins w:id="126" w:author="Alice Giovani de Oliveira" w:date="2022-09-19T16:27:00Z"/>
          <w:color w:val="000000" w:themeColor="text1"/>
          <w:lang w:val="en-US"/>
        </w:rPr>
      </w:pPr>
      <w:ins w:id="127" w:author="Alice Giovani de Oliveira" w:date="2022-09-19T16:28:00Z">
        <w:r>
          <w:rPr>
            <w:color w:val="000000" w:themeColor="text1"/>
            <w:lang w:val="en-US"/>
          </w:rPr>
          <w:t>Stata Data Mgt</w:t>
        </w:r>
      </w:ins>
    </w:p>
    <w:p w14:paraId="6B3333E9" w14:textId="74B6A184" w:rsidR="00B002A1" w:rsidRDefault="00B002A1" w:rsidP="00B002A1">
      <w:pPr>
        <w:pStyle w:val="ListParagraph"/>
        <w:numPr>
          <w:ilvl w:val="0"/>
          <w:numId w:val="16"/>
        </w:numPr>
        <w:ind w:left="709"/>
        <w:rPr>
          <w:ins w:id="128" w:author="Alice Giovani de Oliveira" w:date="2022-09-19T16:27:00Z"/>
          <w:color w:val="000000" w:themeColor="text1"/>
          <w:lang w:val="en-US"/>
        </w:rPr>
      </w:pPr>
      <w:ins w:id="129" w:author="Alice Giovani de Oliveira" w:date="2022-09-19T16:28:00Z">
        <w:r>
          <w:rPr>
            <w:color w:val="000000" w:themeColor="text1"/>
            <w:lang w:val="en-US"/>
          </w:rPr>
          <w:t>Stata Econometric Analysis</w:t>
        </w:r>
      </w:ins>
    </w:p>
    <w:p w14:paraId="635A5EB8" w14:textId="3B0905AD" w:rsidR="00512E3D" w:rsidRPr="00B11320" w:rsidRDefault="00512E3D" w:rsidP="00512E3D">
      <w:pPr>
        <w:pStyle w:val="Heading3"/>
        <w:numPr>
          <w:ilvl w:val="1"/>
          <w:numId w:val="23"/>
        </w:numPr>
        <w:rPr>
          <w:ins w:id="130" w:author="Alice Giovani de Oliveira" w:date="2022-09-19T16:28:00Z"/>
          <w:color w:val="000000" w:themeColor="text1"/>
          <w:lang w:val="en-US"/>
        </w:rPr>
        <w:pPrChange w:id="131" w:author="Alice Giovani de Oliveira" w:date="2022-09-19T16:29:00Z">
          <w:pPr>
            <w:pStyle w:val="Heading3"/>
            <w:numPr>
              <w:ilvl w:val="0"/>
              <w:numId w:val="17"/>
            </w:numPr>
            <w:tabs>
              <w:tab w:val="num" w:pos="360"/>
            </w:tabs>
            <w:ind w:left="426" w:hanging="432"/>
          </w:pPr>
        </w:pPrChange>
      </w:pPr>
      <w:ins w:id="132" w:author="Alice Giovani de Oliveira" w:date="2022-09-19T16:28:00Z">
        <w:r w:rsidRPr="00B11320">
          <w:rPr>
            <w:color w:val="000000" w:themeColor="text1"/>
            <w:lang w:val="en-US"/>
          </w:rPr>
          <w:t>Stata Data Management</w:t>
        </w:r>
      </w:ins>
    </w:p>
    <w:p w14:paraId="7773B5A4" w14:textId="77777777" w:rsidR="00512E3D" w:rsidRPr="00B11320" w:rsidRDefault="00512E3D" w:rsidP="00512E3D">
      <w:pPr>
        <w:rPr>
          <w:ins w:id="133" w:author="Alice Giovani de Oliveira" w:date="2022-09-19T16:29:00Z"/>
          <w:color w:val="000000" w:themeColor="text1"/>
          <w:lang w:val="en-US"/>
        </w:rPr>
      </w:pPr>
      <w:ins w:id="134" w:author="Alice Giovani de Oliveira" w:date="2022-09-19T16:29:00Z">
        <w:r w:rsidRPr="00B11320">
          <w:rPr>
            <w:color w:val="000000" w:themeColor="text1"/>
            <w:lang w:val="en-US"/>
          </w:rPr>
          <w:t>Includes the following three sub-directories.</w:t>
        </w:r>
      </w:ins>
    </w:p>
    <w:p w14:paraId="2D0C47F8" w14:textId="77777777" w:rsidR="00512E3D" w:rsidRPr="00B11320" w:rsidRDefault="00512E3D" w:rsidP="00512E3D">
      <w:pPr>
        <w:pStyle w:val="ListParagraph"/>
        <w:numPr>
          <w:ilvl w:val="0"/>
          <w:numId w:val="16"/>
        </w:numPr>
        <w:ind w:left="709"/>
        <w:rPr>
          <w:ins w:id="135" w:author="Alice Giovani de Oliveira" w:date="2022-09-19T16:29:00Z"/>
          <w:color w:val="000000" w:themeColor="text1"/>
          <w:lang w:val="en-US"/>
        </w:rPr>
      </w:pPr>
      <w:ins w:id="136" w:author="Alice Giovani de Oliveira" w:date="2022-09-19T16:29:00Z">
        <w:r w:rsidRPr="00B11320">
          <w:rPr>
            <w:color w:val="000000" w:themeColor="text1"/>
            <w:lang w:val="en-US"/>
          </w:rPr>
          <w:t>Input Data Files</w:t>
        </w:r>
      </w:ins>
    </w:p>
    <w:p w14:paraId="4B31C471" w14:textId="77777777" w:rsidR="00512E3D" w:rsidRPr="00B11320" w:rsidRDefault="00512E3D" w:rsidP="00512E3D">
      <w:pPr>
        <w:pStyle w:val="ListParagraph"/>
        <w:numPr>
          <w:ilvl w:val="0"/>
          <w:numId w:val="16"/>
        </w:numPr>
        <w:ind w:left="709"/>
        <w:rPr>
          <w:ins w:id="137" w:author="Alice Giovani de Oliveira" w:date="2022-09-19T16:29:00Z"/>
          <w:color w:val="000000" w:themeColor="text1"/>
          <w:lang w:val="en-US"/>
        </w:rPr>
      </w:pPr>
      <w:ins w:id="138" w:author="Alice Giovani de Oliveira" w:date="2022-09-19T16:29:00Z">
        <w:r w:rsidRPr="00B11320">
          <w:rPr>
            <w:color w:val="000000" w:themeColor="text1"/>
            <w:lang w:val="en-US"/>
          </w:rPr>
          <w:t xml:space="preserve">Stata </w:t>
        </w:r>
        <w:r>
          <w:rPr>
            <w:color w:val="000000" w:themeColor="text1"/>
            <w:lang w:val="en-US"/>
          </w:rPr>
          <w:t>Pr</w:t>
        </w:r>
        <w:r w:rsidRPr="00B11320">
          <w:rPr>
            <w:color w:val="000000" w:themeColor="text1"/>
            <w:lang w:val="en-US"/>
          </w:rPr>
          <w:t>ograms</w:t>
        </w:r>
      </w:ins>
    </w:p>
    <w:p w14:paraId="4F4A0A9A" w14:textId="77777777" w:rsidR="00512E3D" w:rsidRPr="00B11320" w:rsidRDefault="00512E3D" w:rsidP="00512E3D">
      <w:pPr>
        <w:pStyle w:val="ListParagraph"/>
        <w:numPr>
          <w:ilvl w:val="0"/>
          <w:numId w:val="16"/>
        </w:numPr>
        <w:ind w:left="709"/>
        <w:rPr>
          <w:ins w:id="139" w:author="Alice Giovani de Oliveira" w:date="2022-09-19T16:29:00Z"/>
          <w:color w:val="000000" w:themeColor="text1"/>
          <w:lang w:val="en-US"/>
        </w:rPr>
      </w:pPr>
      <w:ins w:id="140" w:author="Alice Giovani de Oliveira" w:date="2022-09-19T16:29:00Z">
        <w:r w:rsidRPr="00B11320">
          <w:rPr>
            <w:color w:val="000000" w:themeColor="text1"/>
            <w:lang w:val="en-US"/>
          </w:rPr>
          <w:t xml:space="preserve">Stata </w:t>
        </w:r>
        <w:r>
          <w:rPr>
            <w:color w:val="000000" w:themeColor="text1"/>
            <w:lang w:val="en-US"/>
          </w:rPr>
          <w:t>O</w:t>
        </w:r>
        <w:r w:rsidRPr="00B11320">
          <w:rPr>
            <w:color w:val="000000" w:themeColor="text1"/>
            <w:lang w:val="en-US"/>
          </w:rPr>
          <w:t>utputs.</w:t>
        </w:r>
      </w:ins>
    </w:p>
    <w:p w14:paraId="08A4B91D" w14:textId="5DA9A22A" w:rsidR="00512E3D" w:rsidRPr="00512E3D" w:rsidRDefault="00512E3D" w:rsidP="00512E3D">
      <w:pPr>
        <w:pStyle w:val="ListParagraph"/>
        <w:numPr>
          <w:ilvl w:val="2"/>
          <w:numId w:val="23"/>
        </w:numPr>
        <w:jc w:val="left"/>
        <w:rPr>
          <w:ins w:id="141" w:author="Alice Giovani de Oliveira" w:date="2022-09-19T16:30:00Z"/>
          <w:rFonts w:ascii="Arial" w:hAnsi="Arial"/>
          <w:i/>
          <w:color w:val="000000" w:themeColor="text1"/>
          <w:lang w:val="en-US"/>
          <w:rPrChange w:id="142" w:author="Alice Giovani de Oliveira" w:date="2022-09-19T16:30:00Z">
            <w:rPr>
              <w:ins w:id="143" w:author="Alice Giovani de Oliveira" w:date="2022-09-19T16:30:00Z"/>
              <w:lang w:val="en-US"/>
            </w:rPr>
          </w:rPrChange>
        </w:rPr>
        <w:pPrChange w:id="144" w:author="Alice Giovani de Oliveira" w:date="2022-09-19T16:30:00Z">
          <w:pPr>
            <w:pStyle w:val="ListParagraph"/>
            <w:numPr>
              <w:ilvl w:val="2"/>
              <w:numId w:val="22"/>
            </w:numPr>
            <w:ind w:hanging="720"/>
            <w:jc w:val="left"/>
          </w:pPr>
        </w:pPrChange>
      </w:pPr>
      <w:ins w:id="145" w:author="Alice Giovani de Oliveira" w:date="2022-09-19T16:30:00Z">
        <w:r w:rsidRPr="00512E3D">
          <w:rPr>
            <w:rFonts w:ascii="Arial" w:hAnsi="Arial"/>
            <w:i/>
            <w:color w:val="000000" w:themeColor="text1"/>
            <w:lang w:val="en-US"/>
            <w:rPrChange w:id="146" w:author="Alice Giovani de Oliveira" w:date="2022-09-19T16:30:00Z">
              <w:rPr>
                <w:lang w:val="en-US"/>
              </w:rPr>
            </w:rPrChange>
          </w:rPr>
          <w:t>Stata Index Outputs</w:t>
        </w:r>
      </w:ins>
    </w:p>
    <w:p w14:paraId="655C8395" w14:textId="77777777" w:rsidR="00512E3D" w:rsidRPr="00B11320" w:rsidRDefault="00512E3D" w:rsidP="00512E3D">
      <w:pPr>
        <w:pStyle w:val="ListParagraph"/>
        <w:numPr>
          <w:ilvl w:val="0"/>
          <w:numId w:val="16"/>
        </w:numPr>
        <w:ind w:left="709"/>
        <w:rPr>
          <w:ins w:id="147" w:author="Alice Giovani de Oliveira" w:date="2022-09-19T16:29:00Z"/>
          <w:color w:val="000000" w:themeColor="text1"/>
          <w:lang w:val="en-US"/>
        </w:rPr>
      </w:pPr>
      <w:ins w:id="148" w:author="Alice Giovani de Oliveira" w:date="2022-09-19T16:29:00Z">
        <w:r w:rsidRPr="00B11320">
          <w:rPr>
            <w:i/>
            <w:color w:val="000000" w:themeColor="text1"/>
            <w:lang w:val="en-US"/>
          </w:rPr>
          <w:t xml:space="preserve">dnspbench22-firm.dta </w:t>
        </w:r>
        <w:r w:rsidRPr="00B11320">
          <w:rPr>
            <w:color w:val="000000" w:themeColor="text1"/>
            <w:lang w:val="en-US"/>
          </w:rPr>
          <w:t xml:space="preserve">– Is the same data file also used in the productivity index analysis for Australian </w:t>
        </w:r>
        <w:proofErr w:type="gramStart"/>
        <w:r w:rsidRPr="00B11320">
          <w:rPr>
            <w:color w:val="000000" w:themeColor="text1"/>
            <w:lang w:val="en-US"/>
          </w:rPr>
          <w:t>DNSPs;</w:t>
        </w:r>
        <w:proofErr w:type="gramEnd"/>
      </w:ins>
    </w:p>
    <w:p w14:paraId="2930E078" w14:textId="77777777" w:rsidR="00512E3D" w:rsidRPr="00B11320" w:rsidRDefault="00512E3D" w:rsidP="00512E3D">
      <w:pPr>
        <w:pStyle w:val="ListParagraph"/>
        <w:numPr>
          <w:ilvl w:val="0"/>
          <w:numId w:val="16"/>
        </w:numPr>
        <w:ind w:left="709"/>
        <w:rPr>
          <w:ins w:id="149" w:author="Alice Giovani de Oliveira" w:date="2022-09-19T16:29:00Z"/>
          <w:i/>
          <w:iCs/>
          <w:color w:val="000000" w:themeColor="text1"/>
          <w:lang w:val="en-US"/>
        </w:rPr>
      </w:pPr>
      <w:ins w:id="150" w:author="Alice Giovani de Oliveira" w:date="2022-09-19T16:29:00Z">
        <w:r w:rsidRPr="00B11320">
          <w:rPr>
            <w:i/>
            <w:iCs/>
            <w:color w:val="000000" w:themeColor="text1"/>
            <w:lang w:val="en-US"/>
          </w:rPr>
          <w:t xml:space="preserve">Quantonomics-AER-NZData-18Jun2022.xlsx </w:t>
        </w:r>
        <w:r w:rsidRPr="00B11320">
          <w:rPr>
            <w:color w:val="000000" w:themeColor="text1"/>
            <w:lang w:val="en-US"/>
          </w:rPr>
          <w:softHyphen/>
        </w:r>
        <w:r w:rsidRPr="00B11320">
          <w:rPr>
            <w:color w:val="000000" w:themeColor="text1"/>
            <w:lang w:val="en-US"/>
          </w:rPr>
          <w:softHyphen/>
          <w:t xml:space="preserve">– Contains data for New </w:t>
        </w:r>
        <w:proofErr w:type="gramStart"/>
        <w:r w:rsidRPr="00B11320">
          <w:rPr>
            <w:color w:val="000000" w:themeColor="text1"/>
            <w:lang w:val="en-US"/>
          </w:rPr>
          <w:t>Zealand;</w:t>
        </w:r>
        <w:proofErr w:type="gramEnd"/>
      </w:ins>
    </w:p>
    <w:p w14:paraId="5320204D" w14:textId="77777777" w:rsidR="00512E3D" w:rsidRPr="00512E3D" w:rsidRDefault="00512E3D" w:rsidP="00512E3D">
      <w:pPr>
        <w:pStyle w:val="ListParagraph"/>
        <w:numPr>
          <w:ilvl w:val="0"/>
          <w:numId w:val="16"/>
        </w:numPr>
        <w:ind w:left="709"/>
        <w:rPr>
          <w:ins w:id="151" w:author="Alice Giovani de Oliveira" w:date="2022-09-19T16:29:00Z"/>
          <w:i/>
          <w:iCs/>
          <w:color w:val="000000" w:themeColor="text1"/>
          <w:lang w:val="pt-BR"/>
          <w:rPrChange w:id="152" w:author="Alice Giovani de Oliveira" w:date="2022-09-19T16:29:00Z">
            <w:rPr>
              <w:ins w:id="153" w:author="Alice Giovani de Oliveira" w:date="2022-09-19T16:29:00Z"/>
              <w:i/>
              <w:iCs/>
              <w:color w:val="000000" w:themeColor="text1"/>
              <w:lang w:val="en-US"/>
            </w:rPr>
          </w:rPrChange>
        </w:rPr>
      </w:pPr>
      <w:ins w:id="154" w:author="Alice Giovani de Oliveira" w:date="2022-09-19T16:29:00Z">
        <w:r w:rsidRPr="00512E3D">
          <w:rPr>
            <w:i/>
            <w:iCs/>
            <w:color w:val="000000" w:themeColor="text1"/>
            <w:lang w:val="pt-BR"/>
            <w:rPrChange w:id="155" w:author="Alice Giovani de Oliveira" w:date="2022-09-19T16:29:00Z">
              <w:rPr>
                <w:i/>
                <w:iCs/>
                <w:color w:val="000000" w:themeColor="text1"/>
                <w:lang w:val="en-US"/>
              </w:rPr>
            </w:rPrChange>
          </w:rPr>
          <w:t>Quantonomics-AER-OntarioData-Update-4Sep2022.xlsx</w:t>
        </w:r>
        <w:r w:rsidRPr="00512E3D">
          <w:rPr>
            <w:color w:val="000000" w:themeColor="text1"/>
            <w:lang w:val="pt-BR"/>
            <w:rPrChange w:id="156" w:author="Alice Giovani de Oliveira" w:date="2022-09-19T16:29:00Z">
              <w:rPr>
                <w:color w:val="000000" w:themeColor="text1"/>
                <w:lang w:val="en-US"/>
              </w:rPr>
            </w:rPrChange>
          </w:rPr>
          <w:t xml:space="preserve"> – Contains data for Ontario.</w:t>
        </w:r>
      </w:ins>
    </w:p>
    <w:p w14:paraId="5DDF2D6E" w14:textId="5321A057" w:rsidR="006A6AAA" w:rsidDel="00512E3D" w:rsidRDefault="006A6AAA" w:rsidP="00512E3D">
      <w:pPr>
        <w:numPr>
          <w:ilvl w:val="2"/>
          <w:numId w:val="23"/>
        </w:numPr>
        <w:spacing w:before="0" w:after="0" w:line="240" w:lineRule="auto"/>
        <w:jc w:val="left"/>
        <w:rPr>
          <w:del w:id="157" w:author="Alice Giovani de Oliveira" w:date="2022-09-19T16:26:00Z"/>
          <w:lang w:val="pt-BR"/>
        </w:rPr>
        <w:pPrChange w:id="158" w:author="Alice Giovani de Oliveira" w:date="2022-09-19T16:31:00Z">
          <w:pPr>
            <w:spacing w:before="0" w:after="0" w:line="240" w:lineRule="auto"/>
            <w:jc w:val="left"/>
          </w:pPr>
        </w:pPrChange>
      </w:pPr>
    </w:p>
    <w:p w14:paraId="17F92546" w14:textId="177677DB" w:rsidR="00512E3D" w:rsidRPr="00B11320" w:rsidRDefault="00512E3D" w:rsidP="00512E3D">
      <w:pPr>
        <w:pStyle w:val="Heading4"/>
        <w:numPr>
          <w:ilvl w:val="2"/>
          <w:numId w:val="23"/>
        </w:numPr>
        <w:spacing w:before="240"/>
        <w:rPr>
          <w:ins w:id="159" w:author="Alice Giovani de Oliveira" w:date="2022-09-19T16:31:00Z"/>
          <w:color w:val="000000" w:themeColor="text1"/>
          <w:lang w:val="en-US"/>
        </w:rPr>
        <w:pPrChange w:id="160" w:author="Alice Giovani de Oliveira" w:date="2022-09-19T16:31:00Z">
          <w:pPr>
            <w:pStyle w:val="Heading4"/>
            <w:spacing w:before="240"/>
          </w:pPr>
        </w:pPrChange>
      </w:pPr>
      <w:ins w:id="161" w:author="Alice Giovani de Oliveira" w:date="2022-09-19T16:31:00Z">
        <w:r w:rsidRPr="00B11320">
          <w:rPr>
            <w:color w:val="000000" w:themeColor="text1"/>
            <w:lang w:val="en-US"/>
          </w:rPr>
          <w:t>Stata Programs</w:t>
        </w:r>
      </w:ins>
    </w:p>
    <w:p w14:paraId="4C17A773" w14:textId="77777777" w:rsidR="00512E3D" w:rsidRPr="00B11320" w:rsidRDefault="00512E3D" w:rsidP="00512E3D">
      <w:pPr>
        <w:pStyle w:val="ListParagraph"/>
        <w:numPr>
          <w:ilvl w:val="0"/>
          <w:numId w:val="16"/>
        </w:numPr>
        <w:ind w:left="709"/>
        <w:rPr>
          <w:ins w:id="162" w:author="Alice Giovani de Oliveira" w:date="2022-09-19T16:31:00Z"/>
          <w:i/>
          <w:iCs/>
          <w:color w:val="000000" w:themeColor="text1"/>
          <w:lang w:val="en-US"/>
        </w:rPr>
      </w:pPr>
      <w:ins w:id="163" w:author="Alice Giovani de Oliveira" w:date="2022-09-19T16:31:00Z">
        <w:r w:rsidRPr="00B11320">
          <w:rPr>
            <w:i/>
            <w:iCs/>
            <w:color w:val="000000" w:themeColor="text1"/>
            <w:lang w:val="en-US"/>
          </w:rPr>
          <w:t>m_DNSPopex22.do</w:t>
        </w:r>
        <w:r w:rsidRPr="00B11320">
          <w:rPr>
            <w:color w:val="000000" w:themeColor="text1"/>
            <w:lang w:val="en-US"/>
          </w:rPr>
          <w:t xml:space="preserve"> </w:t>
        </w:r>
        <w:r w:rsidRPr="00B11320">
          <w:rPr>
            <w:color w:val="000000" w:themeColor="text1"/>
            <w:lang w:val="en-US"/>
          </w:rPr>
          <w:softHyphen/>
        </w:r>
        <w:r w:rsidRPr="00B11320">
          <w:rPr>
            <w:color w:val="000000" w:themeColor="text1"/>
            <w:lang w:val="en-US"/>
          </w:rPr>
          <w:softHyphen/>
          <w:t xml:space="preserve">– Joins New Zealand, </w:t>
        </w:r>
        <w:proofErr w:type="gramStart"/>
        <w:r w:rsidRPr="00B11320">
          <w:rPr>
            <w:color w:val="000000" w:themeColor="text1"/>
            <w:lang w:val="en-US"/>
          </w:rPr>
          <w:t>Ontario</w:t>
        </w:r>
        <w:proofErr w:type="gramEnd"/>
        <w:r w:rsidRPr="00B11320">
          <w:rPr>
            <w:color w:val="000000" w:themeColor="text1"/>
            <w:lang w:val="en-US"/>
          </w:rPr>
          <w:t xml:space="preserve"> and Australia data.</w:t>
        </w:r>
      </w:ins>
    </w:p>
    <w:p w14:paraId="1AA2156A" w14:textId="1E4B059A" w:rsidR="00512E3D" w:rsidRPr="00B11320" w:rsidRDefault="00512E3D" w:rsidP="00512E3D">
      <w:pPr>
        <w:pStyle w:val="Heading4"/>
        <w:numPr>
          <w:ilvl w:val="2"/>
          <w:numId w:val="23"/>
        </w:numPr>
        <w:spacing w:before="240"/>
        <w:rPr>
          <w:ins w:id="164" w:author="Alice Giovani de Oliveira" w:date="2022-09-19T16:31:00Z"/>
          <w:color w:val="000000" w:themeColor="text1"/>
          <w:lang w:val="en-US"/>
        </w:rPr>
        <w:pPrChange w:id="165" w:author="Alice Giovani de Oliveira" w:date="2022-09-19T16:32:00Z">
          <w:pPr>
            <w:pStyle w:val="Heading4"/>
            <w:spacing w:before="240"/>
          </w:pPr>
        </w:pPrChange>
      </w:pPr>
      <w:ins w:id="166" w:author="Alice Giovani de Oliveira" w:date="2022-09-19T16:31:00Z">
        <w:r w:rsidRPr="00B11320">
          <w:rPr>
            <w:color w:val="000000" w:themeColor="text1"/>
            <w:lang w:val="en-US"/>
          </w:rPr>
          <w:t>Stata Outputs</w:t>
        </w:r>
      </w:ins>
    </w:p>
    <w:p w14:paraId="571C50C2" w14:textId="77777777" w:rsidR="00512E3D" w:rsidRPr="00B11320" w:rsidRDefault="00512E3D" w:rsidP="00512E3D">
      <w:pPr>
        <w:pStyle w:val="ListParagraph"/>
        <w:numPr>
          <w:ilvl w:val="0"/>
          <w:numId w:val="16"/>
        </w:numPr>
        <w:ind w:left="709"/>
        <w:rPr>
          <w:ins w:id="167" w:author="Alice Giovani de Oliveira" w:date="2022-09-19T16:31:00Z"/>
          <w:color w:val="000000" w:themeColor="text1"/>
          <w:lang w:val="en-US"/>
        </w:rPr>
      </w:pPr>
      <w:ins w:id="168" w:author="Alice Giovani de Oliveira" w:date="2022-09-19T16:31:00Z">
        <w:r w:rsidRPr="00B11320">
          <w:rPr>
            <w:i/>
            <w:color w:val="000000" w:themeColor="text1"/>
            <w:lang w:val="en-US"/>
          </w:rPr>
          <w:t xml:space="preserve">m_DNSPopex22.log </w:t>
        </w:r>
        <w:r w:rsidRPr="00B11320">
          <w:rPr>
            <w:color w:val="000000" w:themeColor="text1"/>
            <w:lang w:val="en-US"/>
          </w:rPr>
          <w:t xml:space="preserve">– The (text) log file generated by running the Stata program of the same </w:t>
        </w:r>
        <w:proofErr w:type="gramStart"/>
        <w:r w:rsidRPr="00B11320">
          <w:rPr>
            <w:color w:val="000000" w:themeColor="text1"/>
            <w:lang w:val="en-US"/>
          </w:rPr>
          <w:t>name;</w:t>
        </w:r>
        <w:proofErr w:type="gramEnd"/>
      </w:ins>
    </w:p>
    <w:p w14:paraId="745306BA" w14:textId="77777777" w:rsidR="00512E3D" w:rsidRPr="00B11320" w:rsidRDefault="00512E3D" w:rsidP="00512E3D">
      <w:pPr>
        <w:pStyle w:val="ListParagraph"/>
        <w:numPr>
          <w:ilvl w:val="0"/>
          <w:numId w:val="16"/>
        </w:numPr>
        <w:ind w:left="709"/>
        <w:rPr>
          <w:ins w:id="169" w:author="Alice Giovani de Oliveira" w:date="2022-09-19T16:31:00Z"/>
          <w:i/>
          <w:color w:val="000000" w:themeColor="text1"/>
          <w:lang w:val="en-US"/>
        </w:rPr>
      </w:pPr>
      <w:ins w:id="170" w:author="Alice Giovani de Oliveira" w:date="2022-09-19T16:31:00Z">
        <w:r w:rsidRPr="00B11320">
          <w:rPr>
            <w:i/>
            <w:color w:val="000000" w:themeColor="text1"/>
            <w:lang w:val="en-US"/>
          </w:rPr>
          <w:t xml:space="preserve">DNSPopex22.dta </w:t>
        </w:r>
        <w:r w:rsidRPr="00B11320">
          <w:rPr>
            <w:color w:val="000000" w:themeColor="text1"/>
            <w:lang w:val="en-US"/>
          </w:rPr>
          <w:t xml:space="preserve">– Stata panel dataset for 13 DNSPs, 19 New Zealand </w:t>
        </w:r>
        <w:r w:rsidRPr="00B11320">
          <w:rPr>
            <w:iCs/>
            <w:color w:val="000000" w:themeColor="text1"/>
            <w:lang w:val="en-US"/>
          </w:rPr>
          <w:t xml:space="preserve">DNSPs </w:t>
        </w:r>
        <w:r w:rsidRPr="00B11320">
          <w:rPr>
            <w:color w:val="000000" w:themeColor="text1"/>
            <w:lang w:val="en-US"/>
          </w:rPr>
          <w:t>and 3</w:t>
        </w:r>
        <w:r>
          <w:rPr>
            <w:color w:val="000000" w:themeColor="text1"/>
            <w:lang w:val="en-US"/>
          </w:rPr>
          <w:t>7</w:t>
        </w:r>
        <w:r w:rsidRPr="00B11320">
          <w:rPr>
            <w:color w:val="000000" w:themeColor="text1"/>
            <w:lang w:val="en-US"/>
          </w:rPr>
          <w:t xml:space="preserve"> Ontario </w:t>
        </w:r>
        <w:r w:rsidRPr="00B11320">
          <w:rPr>
            <w:iCs/>
            <w:color w:val="000000" w:themeColor="text1"/>
            <w:lang w:val="en-US"/>
          </w:rPr>
          <w:t xml:space="preserve">DNSPs </w:t>
        </w:r>
        <w:r w:rsidRPr="00B11320">
          <w:rPr>
            <w:color w:val="000000" w:themeColor="text1"/>
            <w:lang w:val="en-US"/>
          </w:rPr>
          <w:t xml:space="preserve">and 16 years sorted by DNSP and Year (i.e., 2006 to 2021 for Australian and NZ DNSPs, and 2005 to 2020 for Ontario DNSPs). This is used in the program in section </w:t>
        </w:r>
        <w:proofErr w:type="gramStart"/>
        <w:r w:rsidRPr="00B11320">
          <w:rPr>
            <w:color w:val="000000" w:themeColor="text1"/>
            <w:lang w:val="en-US"/>
          </w:rPr>
          <w:t>2.1;</w:t>
        </w:r>
        <w:proofErr w:type="gramEnd"/>
      </w:ins>
    </w:p>
    <w:p w14:paraId="30360F1F" w14:textId="77777777" w:rsidR="00512E3D" w:rsidRPr="00B11320" w:rsidRDefault="00512E3D" w:rsidP="00512E3D">
      <w:pPr>
        <w:pStyle w:val="ListParagraph"/>
        <w:numPr>
          <w:ilvl w:val="0"/>
          <w:numId w:val="16"/>
        </w:numPr>
        <w:ind w:left="709"/>
        <w:rPr>
          <w:ins w:id="171" w:author="Alice Giovani de Oliveira" w:date="2022-09-19T16:31:00Z"/>
          <w:i/>
          <w:color w:val="000000" w:themeColor="text1"/>
          <w:lang w:val="en-US"/>
        </w:rPr>
      </w:pPr>
      <w:ins w:id="172" w:author="Alice Giovani de Oliveira" w:date="2022-09-19T16:31:00Z">
        <w:r w:rsidRPr="00B11320">
          <w:rPr>
            <w:i/>
            <w:color w:val="000000" w:themeColor="text1"/>
            <w:lang w:val="en-US"/>
          </w:rPr>
          <w:t xml:space="preserve">OpexFnData.xlsx – </w:t>
        </w:r>
        <w:r w:rsidRPr="00B11320">
          <w:rPr>
            <w:iCs/>
            <w:color w:val="000000" w:themeColor="text1"/>
            <w:lang w:val="en-US"/>
          </w:rPr>
          <w:t xml:space="preserve">Excel workbook with separate </w:t>
        </w:r>
        <w:r>
          <w:rPr>
            <w:iCs/>
            <w:color w:val="000000" w:themeColor="text1"/>
            <w:lang w:val="en-US"/>
          </w:rPr>
          <w:t xml:space="preserve">three separate </w:t>
        </w:r>
        <w:r w:rsidRPr="00B11320">
          <w:rPr>
            <w:iCs/>
            <w:color w:val="000000" w:themeColor="text1"/>
            <w:lang w:val="en-US"/>
          </w:rPr>
          <w:t xml:space="preserve">worksheets </w:t>
        </w:r>
        <w:r w:rsidRPr="00B11320">
          <w:rPr>
            <w:color w:val="000000" w:themeColor="text1"/>
            <w:lang w:val="en-US"/>
          </w:rPr>
          <w:t xml:space="preserve">for </w:t>
        </w:r>
        <w:r>
          <w:rPr>
            <w:color w:val="000000" w:themeColor="text1"/>
            <w:lang w:val="en-US"/>
          </w:rPr>
          <w:t xml:space="preserve">the </w:t>
        </w:r>
        <w:r w:rsidRPr="00B11320">
          <w:rPr>
            <w:color w:val="000000" w:themeColor="text1"/>
            <w:lang w:val="en-US"/>
          </w:rPr>
          <w:t xml:space="preserve">13 DNSPs, 19 New Zealand </w:t>
        </w:r>
        <w:r w:rsidRPr="00B11320">
          <w:rPr>
            <w:iCs/>
            <w:color w:val="000000" w:themeColor="text1"/>
            <w:lang w:val="en-US"/>
          </w:rPr>
          <w:t xml:space="preserve">DNSPs </w:t>
        </w:r>
        <w:r w:rsidRPr="00B11320">
          <w:rPr>
            <w:color w:val="000000" w:themeColor="text1"/>
            <w:lang w:val="en-US"/>
          </w:rPr>
          <w:t xml:space="preserve">and 38 Ontario </w:t>
        </w:r>
        <w:r w:rsidRPr="00B11320">
          <w:rPr>
            <w:iCs/>
            <w:color w:val="000000" w:themeColor="text1"/>
            <w:lang w:val="en-US"/>
          </w:rPr>
          <w:t xml:space="preserve">DNSPs </w:t>
        </w:r>
        <w:r w:rsidRPr="00B11320">
          <w:rPr>
            <w:color w:val="000000" w:themeColor="text1"/>
            <w:lang w:val="en-US"/>
          </w:rPr>
          <w:t>and 16 years sorted by DNSP and Year.</w:t>
        </w:r>
      </w:ins>
    </w:p>
    <w:bookmarkEnd w:id="0"/>
    <w:bookmarkEnd w:id="1"/>
    <w:bookmarkEnd w:id="2"/>
    <w:bookmarkEnd w:id="3"/>
    <w:bookmarkEnd w:id="4"/>
    <w:bookmarkEnd w:id="5"/>
    <w:p w14:paraId="2B98440A" w14:textId="4F1A4C46" w:rsidR="00512E3D" w:rsidRPr="00B11320" w:rsidRDefault="00512E3D" w:rsidP="00512E3D">
      <w:pPr>
        <w:pStyle w:val="Heading3"/>
        <w:numPr>
          <w:ilvl w:val="1"/>
          <w:numId w:val="23"/>
        </w:numPr>
        <w:rPr>
          <w:ins w:id="173" w:author="Alice Giovani de Oliveira" w:date="2022-09-19T16:32:00Z"/>
          <w:color w:val="000000" w:themeColor="text1"/>
          <w:lang w:val="en-US"/>
        </w:rPr>
        <w:pPrChange w:id="174" w:author="Alice Giovani de Oliveira" w:date="2022-09-19T16:32:00Z">
          <w:pPr>
            <w:pStyle w:val="Heading3"/>
            <w:numPr>
              <w:ilvl w:val="0"/>
              <w:numId w:val="17"/>
            </w:numPr>
            <w:tabs>
              <w:tab w:val="num" w:pos="360"/>
            </w:tabs>
            <w:ind w:left="426" w:hanging="432"/>
          </w:pPr>
        </w:pPrChange>
      </w:pPr>
      <w:ins w:id="175" w:author="Alice Giovani de Oliveira" w:date="2022-09-19T16:32:00Z">
        <w:r w:rsidRPr="00B11320">
          <w:rPr>
            <w:color w:val="000000" w:themeColor="text1"/>
            <w:lang w:val="en-US"/>
          </w:rPr>
          <w:t>Stata Econometric Analysis</w:t>
        </w:r>
      </w:ins>
    </w:p>
    <w:p w14:paraId="0B770AEE" w14:textId="77777777" w:rsidR="00512E3D" w:rsidRPr="00B11320" w:rsidRDefault="00512E3D" w:rsidP="00512E3D">
      <w:pPr>
        <w:rPr>
          <w:ins w:id="176" w:author="Alice Giovani de Oliveira" w:date="2022-09-19T16:32:00Z"/>
          <w:color w:val="000000" w:themeColor="text1"/>
          <w:lang w:val="en-AU"/>
        </w:rPr>
      </w:pPr>
      <w:ins w:id="177" w:author="Alice Giovani de Oliveira" w:date="2022-09-19T16:32:00Z">
        <w:r w:rsidRPr="00B11320">
          <w:rPr>
            <w:color w:val="000000" w:themeColor="text1"/>
            <w:lang w:val="en-AU"/>
          </w:rPr>
          <w:t>These files are under two sub-directories:</w:t>
        </w:r>
      </w:ins>
    </w:p>
    <w:p w14:paraId="70EAF106" w14:textId="77777777" w:rsidR="00512E3D" w:rsidRPr="00B11320" w:rsidRDefault="00512E3D" w:rsidP="00512E3D">
      <w:pPr>
        <w:numPr>
          <w:ilvl w:val="0"/>
          <w:numId w:val="24"/>
        </w:numPr>
        <w:ind w:left="714" w:hanging="357"/>
        <w:rPr>
          <w:ins w:id="178" w:author="Alice Giovani de Oliveira" w:date="2022-09-19T16:32:00Z"/>
          <w:color w:val="000000" w:themeColor="text1"/>
          <w:lang w:val="en-AU"/>
        </w:rPr>
      </w:pPr>
      <w:ins w:id="179" w:author="Alice Giovani de Oliveira" w:date="2022-09-19T16:32:00Z">
        <w:r w:rsidRPr="00B11320">
          <w:rPr>
            <w:color w:val="000000" w:themeColor="text1"/>
            <w:lang w:val="en-AU"/>
          </w:rPr>
          <w:t>Programs</w:t>
        </w:r>
      </w:ins>
    </w:p>
    <w:p w14:paraId="002D6599" w14:textId="77777777" w:rsidR="00512E3D" w:rsidRPr="00B11320" w:rsidRDefault="00512E3D" w:rsidP="00512E3D">
      <w:pPr>
        <w:numPr>
          <w:ilvl w:val="0"/>
          <w:numId w:val="24"/>
        </w:numPr>
        <w:ind w:left="714" w:hanging="357"/>
        <w:rPr>
          <w:ins w:id="180" w:author="Alice Giovani de Oliveira" w:date="2022-09-19T16:32:00Z"/>
          <w:color w:val="000000" w:themeColor="text1"/>
          <w:lang w:val="en-AU"/>
        </w:rPr>
      </w:pPr>
      <w:ins w:id="181" w:author="Alice Giovani de Oliveira" w:date="2022-09-19T16:32:00Z">
        <w:r w:rsidRPr="00B11320">
          <w:rPr>
            <w:color w:val="000000" w:themeColor="text1"/>
            <w:lang w:val="en-AU"/>
          </w:rPr>
          <w:t xml:space="preserve">Outputs-Half </w:t>
        </w:r>
        <w:r>
          <w:rPr>
            <w:color w:val="000000" w:themeColor="text1"/>
            <w:lang w:val="en-AU"/>
          </w:rPr>
          <w:t>P</w:t>
        </w:r>
        <w:r w:rsidRPr="00B11320">
          <w:rPr>
            <w:color w:val="000000" w:themeColor="text1"/>
            <w:lang w:val="en-AU"/>
          </w:rPr>
          <w:t>eriod</w:t>
        </w:r>
      </w:ins>
    </w:p>
    <w:p w14:paraId="689F6024" w14:textId="77777777" w:rsidR="00512E3D" w:rsidRPr="00B11320" w:rsidRDefault="00512E3D" w:rsidP="00512E3D">
      <w:pPr>
        <w:numPr>
          <w:ilvl w:val="0"/>
          <w:numId w:val="24"/>
        </w:numPr>
        <w:ind w:left="714" w:hanging="357"/>
        <w:rPr>
          <w:ins w:id="182" w:author="Alice Giovani de Oliveira" w:date="2022-09-19T16:32:00Z"/>
          <w:color w:val="000000" w:themeColor="text1"/>
          <w:lang w:val="en-AU"/>
        </w:rPr>
      </w:pPr>
      <w:ins w:id="183" w:author="Alice Giovani de Oliveira" w:date="2022-09-19T16:32:00Z">
        <w:r w:rsidRPr="00B11320">
          <w:rPr>
            <w:color w:val="000000" w:themeColor="text1"/>
            <w:lang w:val="en-AU"/>
          </w:rPr>
          <w:t xml:space="preserve">Outputs-Full </w:t>
        </w:r>
        <w:r>
          <w:rPr>
            <w:color w:val="000000" w:themeColor="text1"/>
            <w:lang w:val="en-AU"/>
          </w:rPr>
          <w:t>P</w:t>
        </w:r>
        <w:r w:rsidRPr="00B11320">
          <w:rPr>
            <w:color w:val="000000" w:themeColor="text1"/>
            <w:lang w:val="en-AU"/>
          </w:rPr>
          <w:t>eriod.</w:t>
        </w:r>
      </w:ins>
    </w:p>
    <w:p w14:paraId="78E085B7" w14:textId="0ED32A9B" w:rsidR="00512E3D" w:rsidRPr="00B11320" w:rsidRDefault="00512E3D" w:rsidP="008A7512">
      <w:pPr>
        <w:pStyle w:val="Heading4"/>
        <w:numPr>
          <w:ilvl w:val="2"/>
          <w:numId w:val="23"/>
        </w:numPr>
        <w:spacing w:before="240"/>
        <w:rPr>
          <w:ins w:id="184" w:author="Alice Giovani de Oliveira" w:date="2022-09-19T16:33:00Z"/>
          <w:color w:val="000000" w:themeColor="text1"/>
          <w:lang w:val="en-US"/>
        </w:rPr>
        <w:pPrChange w:id="185" w:author="Alice Giovani de Oliveira" w:date="2022-09-19T16:33:00Z">
          <w:pPr>
            <w:pStyle w:val="Heading4"/>
            <w:spacing w:before="240"/>
          </w:pPr>
        </w:pPrChange>
      </w:pPr>
      <w:ins w:id="186" w:author="Alice Giovani de Oliveira" w:date="2022-09-19T16:33:00Z">
        <w:r w:rsidRPr="00B11320">
          <w:rPr>
            <w:color w:val="000000" w:themeColor="text1"/>
            <w:lang w:val="en-US"/>
          </w:rPr>
          <w:t>Programs</w:t>
        </w:r>
      </w:ins>
    </w:p>
    <w:p w14:paraId="5876C660" w14:textId="77777777" w:rsidR="00512E3D" w:rsidRPr="00B11320" w:rsidRDefault="00512E3D" w:rsidP="00512E3D">
      <w:pPr>
        <w:pStyle w:val="ListParagraph"/>
        <w:numPr>
          <w:ilvl w:val="0"/>
          <w:numId w:val="16"/>
        </w:numPr>
        <w:ind w:left="709"/>
        <w:rPr>
          <w:ins w:id="187" w:author="Alice Giovani de Oliveira" w:date="2022-09-19T16:33:00Z"/>
          <w:color w:val="000000" w:themeColor="text1"/>
          <w:lang w:val="en-US"/>
        </w:rPr>
      </w:pPr>
      <w:ins w:id="188" w:author="Alice Giovani de Oliveira" w:date="2022-09-19T16:33:00Z">
        <w:r w:rsidRPr="00B11320">
          <w:rPr>
            <w:i/>
            <w:iCs/>
            <w:color w:val="000000" w:themeColor="text1"/>
            <w:lang w:val="en-AU"/>
          </w:rPr>
          <w:t>anOpexReg1.do</w:t>
        </w:r>
        <w:r w:rsidRPr="00B11320">
          <w:rPr>
            <w:color w:val="000000" w:themeColor="text1"/>
            <w:lang w:val="en-AU"/>
          </w:rPr>
          <w:t xml:space="preserve"> – </w:t>
        </w:r>
        <w:r>
          <w:rPr>
            <w:color w:val="000000" w:themeColor="text1"/>
            <w:lang w:val="en-US"/>
          </w:rPr>
          <w:t>E</w:t>
        </w:r>
        <w:r w:rsidRPr="00B11320">
          <w:rPr>
            <w:color w:val="000000" w:themeColor="text1"/>
            <w:lang w:val="en-US"/>
          </w:rPr>
          <w:t>stimates the models shown in Appendix C of the draft report.</w:t>
        </w:r>
      </w:ins>
    </w:p>
    <w:p w14:paraId="5FA52551" w14:textId="29FAAB8E" w:rsidR="00512E3D" w:rsidRPr="00B11320" w:rsidRDefault="00512E3D" w:rsidP="008A7512">
      <w:pPr>
        <w:pStyle w:val="Heading4"/>
        <w:numPr>
          <w:ilvl w:val="2"/>
          <w:numId w:val="23"/>
        </w:numPr>
        <w:spacing w:before="240"/>
        <w:rPr>
          <w:ins w:id="189" w:author="Alice Giovani de Oliveira" w:date="2022-09-19T16:33:00Z"/>
          <w:color w:val="000000" w:themeColor="text1"/>
          <w:lang w:val="en-US"/>
        </w:rPr>
        <w:pPrChange w:id="190" w:author="Alice Giovani de Oliveira" w:date="2022-09-19T16:33:00Z">
          <w:pPr>
            <w:pStyle w:val="Heading4"/>
            <w:spacing w:before="240"/>
          </w:pPr>
        </w:pPrChange>
      </w:pPr>
      <w:ins w:id="191" w:author="Alice Giovani de Oliveira" w:date="2022-09-19T16:33:00Z">
        <w:r w:rsidRPr="00B11320">
          <w:rPr>
            <w:color w:val="000000" w:themeColor="text1"/>
            <w:lang w:val="en-US"/>
          </w:rPr>
          <w:t xml:space="preserve">Outputs-Half </w:t>
        </w:r>
        <w:r>
          <w:rPr>
            <w:color w:val="000000" w:themeColor="text1"/>
            <w:lang w:val="en-US"/>
          </w:rPr>
          <w:t>P</w:t>
        </w:r>
        <w:r w:rsidRPr="00B11320">
          <w:rPr>
            <w:color w:val="000000" w:themeColor="text1"/>
            <w:lang w:val="en-US"/>
          </w:rPr>
          <w:t>eriod</w:t>
        </w:r>
      </w:ins>
    </w:p>
    <w:p w14:paraId="5D958976" w14:textId="77777777" w:rsidR="00512E3D" w:rsidRPr="00B11320" w:rsidRDefault="00512E3D" w:rsidP="00512E3D">
      <w:pPr>
        <w:pStyle w:val="ListParagraph"/>
        <w:numPr>
          <w:ilvl w:val="0"/>
          <w:numId w:val="16"/>
        </w:numPr>
        <w:ind w:left="709"/>
        <w:rPr>
          <w:ins w:id="192" w:author="Alice Giovani de Oliveira" w:date="2022-09-19T16:33:00Z"/>
          <w:i/>
          <w:iCs/>
          <w:color w:val="000000" w:themeColor="text1"/>
          <w:lang w:val="en-US"/>
        </w:rPr>
      </w:pPr>
      <w:ins w:id="193" w:author="Alice Giovani de Oliveira" w:date="2022-09-19T16:33:00Z">
        <w:r w:rsidRPr="00B11320">
          <w:rPr>
            <w:i/>
            <w:iCs/>
            <w:color w:val="000000" w:themeColor="text1"/>
            <w:lang w:val="en-US"/>
          </w:rPr>
          <w:t>anOpexReg1-half.log</w:t>
        </w:r>
        <w:r w:rsidRPr="00B11320">
          <w:rPr>
            <w:i/>
            <w:iCs/>
            <w:color w:val="000000" w:themeColor="text1"/>
            <w:lang w:val="en-US"/>
          </w:rPr>
          <w:softHyphen/>
        </w:r>
        <w:r w:rsidRPr="00B11320">
          <w:rPr>
            <w:i/>
            <w:color w:val="000000" w:themeColor="text1"/>
            <w:lang w:val="en-US"/>
          </w:rPr>
          <w:t xml:space="preserve"> </w:t>
        </w:r>
        <w:r w:rsidRPr="00B11320">
          <w:rPr>
            <w:i/>
            <w:color w:val="000000" w:themeColor="text1"/>
            <w:lang w:val="en-US"/>
          </w:rPr>
          <w:softHyphen/>
        </w:r>
        <w:r w:rsidRPr="00B11320">
          <w:rPr>
            <w:iCs/>
            <w:color w:val="000000" w:themeColor="text1"/>
            <w:lang w:val="en-US"/>
          </w:rPr>
          <w:t xml:space="preserve">– The (text) log file generated by running the Stata program </w:t>
        </w:r>
        <w:r w:rsidRPr="00B11320">
          <w:rPr>
            <w:i/>
            <w:iCs/>
            <w:color w:val="000000" w:themeColor="text1"/>
            <w:lang w:val="en-AU"/>
          </w:rPr>
          <w:t xml:space="preserve">anOpexReg1.do, </w:t>
        </w:r>
        <w:r w:rsidRPr="00B11320">
          <w:rPr>
            <w:iCs/>
            <w:color w:val="000000" w:themeColor="text1"/>
            <w:lang w:val="en-AU"/>
          </w:rPr>
          <w:t xml:space="preserve">creating estimates for the period from 2012 to </w:t>
        </w:r>
        <w:proofErr w:type="gramStart"/>
        <w:r w:rsidRPr="00B11320">
          <w:rPr>
            <w:iCs/>
            <w:color w:val="000000" w:themeColor="text1"/>
            <w:lang w:val="en-AU"/>
          </w:rPr>
          <w:t>2021</w:t>
        </w:r>
        <w:r w:rsidRPr="00B11320">
          <w:rPr>
            <w:iCs/>
            <w:color w:val="000000" w:themeColor="text1"/>
            <w:lang w:val="en-US"/>
          </w:rPr>
          <w:t>;</w:t>
        </w:r>
        <w:proofErr w:type="gramEnd"/>
      </w:ins>
    </w:p>
    <w:p w14:paraId="4CC7696E" w14:textId="77777777" w:rsidR="00512E3D" w:rsidRPr="00B11320" w:rsidRDefault="00512E3D" w:rsidP="00512E3D">
      <w:pPr>
        <w:pStyle w:val="ListParagraph"/>
        <w:numPr>
          <w:ilvl w:val="0"/>
          <w:numId w:val="16"/>
        </w:numPr>
        <w:ind w:left="709"/>
        <w:rPr>
          <w:ins w:id="194" w:author="Alice Giovani de Oliveira" w:date="2022-09-19T16:33:00Z"/>
          <w:i/>
          <w:iCs/>
          <w:color w:val="000000" w:themeColor="text1"/>
          <w:lang w:val="en-US"/>
        </w:rPr>
      </w:pPr>
      <w:ins w:id="195" w:author="Alice Giovani de Oliveira" w:date="2022-09-19T16:33:00Z">
        <w:r w:rsidRPr="00B11320">
          <w:rPr>
            <w:i/>
            <w:iCs/>
            <w:color w:val="000000" w:themeColor="text1"/>
            <w:lang w:val="en-US"/>
          </w:rPr>
          <w:t xml:space="preserve">LSECD.xls, LSETLG.xls, SFACD.xls, SFATLG.xls </w:t>
        </w:r>
        <w:r w:rsidRPr="00B11320">
          <w:rPr>
            <w:color w:val="000000" w:themeColor="text1"/>
            <w:lang w:val="en-US"/>
          </w:rPr>
          <w:t xml:space="preserve">– </w:t>
        </w:r>
        <w:r w:rsidRPr="00B11320">
          <w:rPr>
            <w:color w:val="000000" w:themeColor="text1"/>
          </w:rPr>
          <w:t>Excel readable files with the results of the regression models of the same name. There are some formatting problems with the models. The purpose of these files is to facilitate copying the results into</w:t>
        </w:r>
        <w:r w:rsidRPr="00B11320">
          <w:rPr>
            <w:i/>
            <w:color w:val="000000" w:themeColor="text1"/>
            <w:lang w:val="en-US"/>
          </w:rPr>
          <w:t xml:space="preserve"> DNSP-OpexFn-</w:t>
        </w:r>
        <w:r>
          <w:rPr>
            <w:i/>
            <w:color w:val="000000" w:themeColor="text1"/>
            <w:lang w:val="en-US"/>
          </w:rPr>
          <w:t>5Sep</w:t>
        </w:r>
        <w:r w:rsidRPr="00B11320">
          <w:rPr>
            <w:i/>
            <w:color w:val="000000" w:themeColor="text1"/>
            <w:lang w:val="en-US"/>
          </w:rPr>
          <w:t>2022.xlsx,</w:t>
        </w:r>
        <w:r w:rsidRPr="00B11320">
          <w:rPr>
            <w:color w:val="000000" w:themeColor="text1"/>
          </w:rPr>
          <w:t xml:space="preserve"> and hence the document. However, some statistics or parameters need to be input into this Excel workbook by hand.</w:t>
        </w:r>
      </w:ins>
    </w:p>
    <w:p w14:paraId="19247A94" w14:textId="043E70FD" w:rsidR="00512E3D" w:rsidRPr="00B11320" w:rsidRDefault="00512E3D" w:rsidP="008A7512">
      <w:pPr>
        <w:pStyle w:val="Heading4"/>
        <w:numPr>
          <w:ilvl w:val="2"/>
          <w:numId w:val="23"/>
        </w:numPr>
        <w:spacing w:before="240"/>
        <w:rPr>
          <w:ins w:id="196" w:author="Alice Giovani de Oliveira" w:date="2022-09-19T16:33:00Z"/>
          <w:color w:val="000000" w:themeColor="text1"/>
          <w:lang w:val="en-US"/>
        </w:rPr>
        <w:pPrChange w:id="197" w:author="Alice Giovani de Oliveira" w:date="2022-09-19T16:34:00Z">
          <w:pPr>
            <w:pStyle w:val="Heading4"/>
            <w:spacing w:before="240"/>
          </w:pPr>
        </w:pPrChange>
      </w:pPr>
      <w:ins w:id="198" w:author="Alice Giovani de Oliveira" w:date="2022-09-19T16:33:00Z">
        <w:r w:rsidRPr="00B11320">
          <w:rPr>
            <w:color w:val="000000" w:themeColor="text1"/>
            <w:lang w:val="en-US"/>
          </w:rPr>
          <w:t xml:space="preserve">Outputs-Full </w:t>
        </w:r>
        <w:r>
          <w:rPr>
            <w:color w:val="000000" w:themeColor="text1"/>
            <w:lang w:val="en-US"/>
          </w:rPr>
          <w:t>P</w:t>
        </w:r>
        <w:r w:rsidRPr="00B11320">
          <w:rPr>
            <w:color w:val="000000" w:themeColor="text1"/>
            <w:lang w:val="en-US"/>
          </w:rPr>
          <w:t>eriod</w:t>
        </w:r>
      </w:ins>
    </w:p>
    <w:p w14:paraId="277F3C89" w14:textId="77777777" w:rsidR="00512E3D" w:rsidRPr="00B11320" w:rsidRDefault="00512E3D" w:rsidP="00512E3D">
      <w:pPr>
        <w:pStyle w:val="ListParagraph"/>
        <w:numPr>
          <w:ilvl w:val="0"/>
          <w:numId w:val="16"/>
        </w:numPr>
        <w:ind w:left="709"/>
        <w:rPr>
          <w:ins w:id="199" w:author="Alice Giovani de Oliveira" w:date="2022-09-19T16:33:00Z"/>
          <w:i/>
          <w:iCs/>
          <w:color w:val="000000" w:themeColor="text1"/>
          <w:lang w:val="en-US"/>
        </w:rPr>
      </w:pPr>
      <w:ins w:id="200" w:author="Alice Giovani de Oliveira" w:date="2022-09-19T16:33:00Z">
        <w:r w:rsidRPr="00B11320">
          <w:rPr>
            <w:i/>
            <w:iCs/>
            <w:color w:val="000000" w:themeColor="text1"/>
            <w:lang w:val="en-US"/>
          </w:rPr>
          <w:t>anOpexReg1-full.log</w:t>
        </w:r>
        <w:r w:rsidRPr="00B11320">
          <w:rPr>
            <w:i/>
            <w:iCs/>
            <w:color w:val="000000" w:themeColor="text1"/>
            <w:lang w:val="en-US"/>
          </w:rPr>
          <w:softHyphen/>
        </w:r>
        <w:r w:rsidRPr="00B11320">
          <w:rPr>
            <w:i/>
            <w:color w:val="000000" w:themeColor="text1"/>
            <w:lang w:val="en-US"/>
          </w:rPr>
          <w:t xml:space="preserve"> </w:t>
        </w:r>
        <w:r w:rsidRPr="00B11320">
          <w:rPr>
            <w:i/>
            <w:color w:val="000000" w:themeColor="text1"/>
            <w:lang w:val="en-US"/>
          </w:rPr>
          <w:softHyphen/>
        </w:r>
        <w:r w:rsidRPr="00B11320">
          <w:rPr>
            <w:iCs/>
            <w:color w:val="000000" w:themeColor="text1"/>
            <w:lang w:val="en-US"/>
          </w:rPr>
          <w:t xml:space="preserve">– The (text) log file generated by running the Stata program </w:t>
        </w:r>
        <w:r w:rsidRPr="00B11320">
          <w:rPr>
            <w:i/>
            <w:iCs/>
            <w:color w:val="000000" w:themeColor="text1"/>
            <w:lang w:val="en-AU"/>
          </w:rPr>
          <w:t xml:space="preserve">anOpexReg1.do, </w:t>
        </w:r>
        <w:r w:rsidRPr="00B11320">
          <w:rPr>
            <w:iCs/>
            <w:color w:val="000000" w:themeColor="text1"/>
            <w:lang w:val="en-AU"/>
          </w:rPr>
          <w:t xml:space="preserve">creating estimates for the period from 2006 to </w:t>
        </w:r>
        <w:proofErr w:type="gramStart"/>
        <w:r w:rsidRPr="00B11320">
          <w:rPr>
            <w:iCs/>
            <w:color w:val="000000" w:themeColor="text1"/>
            <w:lang w:val="en-AU"/>
          </w:rPr>
          <w:t>2021</w:t>
        </w:r>
        <w:r w:rsidRPr="00B11320">
          <w:rPr>
            <w:iCs/>
            <w:color w:val="000000" w:themeColor="text1"/>
            <w:lang w:val="en-US"/>
          </w:rPr>
          <w:t>;</w:t>
        </w:r>
        <w:proofErr w:type="gramEnd"/>
      </w:ins>
    </w:p>
    <w:p w14:paraId="57421328" w14:textId="77777777" w:rsidR="00512E3D" w:rsidRPr="00B11320" w:rsidRDefault="00512E3D" w:rsidP="00512E3D">
      <w:pPr>
        <w:pStyle w:val="ListParagraph"/>
        <w:numPr>
          <w:ilvl w:val="0"/>
          <w:numId w:val="16"/>
        </w:numPr>
        <w:ind w:left="709"/>
        <w:rPr>
          <w:ins w:id="201" w:author="Alice Giovani de Oliveira" w:date="2022-09-19T16:33:00Z"/>
          <w:i/>
          <w:iCs/>
          <w:color w:val="000000" w:themeColor="text1"/>
          <w:lang w:val="en-US"/>
        </w:rPr>
      </w:pPr>
      <w:ins w:id="202" w:author="Alice Giovani de Oliveira" w:date="2022-09-19T16:33:00Z">
        <w:r w:rsidRPr="00B11320">
          <w:rPr>
            <w:i/>
            <w:iCs/>
            <w:color w:val="000000" w:themeColor="text1"/>
            <w:lang w:val="en-US"/>
          </w:rPr>
          <w:t xml:space="preserve">LSECD.xls, LSETLG.xls, SFACD.xls, SFATLG.xls </w:t>
        </w:r>
        <w:r w:rsidRPr="00B11320">
          <w:rPr>
            <w:color w:val="000000" w:themeColor="text1"/>
            <w:lang w:val="en-US"/>
          </w:rPr>
          <w:t xml:space="preserve">– </w:t>
        </w:r>
        <w:r w:rsidRPr="00B11320">
          <w:rPr>
            <w:color w:val="000000" w:themeColor="text1"/>
          </w:rPr>
          <w:t>Excel readable files with the results of the regression models of the same name. There are some formatting problems with the models. The purpose of these files is to facilitate copying the results into</w:t>
        </w:r>
        <w:r w:rsidRPr="00B11320">
          <w:rPr>
            <w:i/>
            <w:color w:val="000000" w:themeColor="text1"/>
            <w:lang w:val="en-US"/>
          </w:rPr>
          <w:t xml:space="preserve"> DNSP-OpexFn-</w:t>
        </w:r>
        <w:r>
          <w:rPr>
            <w:i/>
            <w:color w:val="000000" w:themeColor="text1"/>
            <w:lang w:val="en-US"/>
          </w:rPr>
          <w:t>5Sep</w:t>
        </w:r>
        <w:r w:rsidRPr="00B11320">
          <w:rPr>
            <w:i/>
            <w:color w:val="000000" w:themeColor="text1"/>
            <w:lang w:val="en-US"/>
          </w:rPr>
          <w:t>2022.xlsx,</w:t>
        </w:r>
        <w:r w:rsidRPr="00B11320">
          <w:rPr>
            <w:color w:val="000000" w:themeColor="text1"/>
          </w:rPr>
          <w:t xml:space="preserve"> and hence the document. However, some statistics or </w:t>
        </w:r>
        <w:r w:rsidRPr="00B11320">
          <w:rPr>
            <w:color w:val="000000" w:themeColor="text1"/>
          </w:rPr>
          <w:lastRenderedPageBreak/>
          <w:t>parameters need to be input into this Excel workbook by hand.</w:t>
        </w:r>
      </w:ins>
    </w:p>
    <w:p w14:paraId="1BF92AA6" w14:textId="6BFAF25F" w:rsidR="008A7512" w:rsidRPr="00B11320" w:rsidRDefault="008A7512" w:rsidP="008A7512">
      <w:pPr>
        <w:pStyle w:val="Heading3"/>
        <w:numPr>
          <w:ilvl w:val="1"/>
          <w:numId w:val="23"/>
        </w:numPr>
        <w:rPr>
          <w:ins w:id="203" w:author="Alice Giovani de Oliveira" w:date="2022-09-19T16:34:00Z"/>
          <w:color w:val="000000" w:themeColor="text1"/>
          <w:lang w:val="en-US"/>
        </w:rPr>
      </w:pPr>
      <w:ins w:id="204" w:author="Alice Giovani de Oliveira" w:date="2022-09-19T16:34:00Z">
        <w:r>
          <w:rPr>
            <w:color w:val="000000" w:themeColor="text1"/>
            <w:lang w:val="en-US"/>
          </w:rPr>
          <w:t>Excel Tables &amp; Ch</w:t>
        </w:r>
      </w:ins>
      <w:ins w:id="205" w:author="Alice Giovani de Oliveira" w:date="2022-09-19T16:35:00Z">
        <w:r>
          <w:rPr>
            <w:color w:val="000000" w:themeColor="text1"/>
            <w:lang w:val="en-US"/>
          </w:rPr>
          <w:t>arts</w:t>
        </w:r>
      </w:ins>
    </w:p>
    <w:p w14:paraId="31160343" w14:textId="77777777" w:rsidR="008A7512" w:rsidRPr="00B11320" w:rsidRDefault="008A7512" w:rsidP="008A7512">
      <w:pPr>
        <w:pStyle w:val="ListParagraph"/>
        <w:numPr>
          <w:ilvl w:val="0"/>
          <w:numId w:val="26"/>
        </w:numPr>
        <w:rPr>
          <w:ins w:id="206" w:author="Alice Giovani de Oliveira" w:date="2022-09-19T16:35:00Z"/>
          <w:color w:val="000000" w:themeColor="text1"/>
          <w:lang w:val="en-US"/>
        </w:rPr>
        <w:pPrChange w:id="207" w:author="Alice Giovani de Oliveira" w:date="2022-09-19T16:35:00Z">
          <w:pPr>
            <w:pStyle w:val="ListParagraph"/>
            <w:numPr>
              <w:numId w:val="23"/>
            </w:numPr>
            <w:ind w:left="380" w:hanging="380"/>
          </w:pPr>
        </w:pPrChange>
      </w:pPr>
      <w:ins w:id="208" w:author="Alice Giovani de Oliveira" w:date="2022-09-19T16:35:00Z">
        <w:r w:rsidRPr="00B11320">
          <w:rPr>
            <w:i/>
            <w:iCs/>
            <w:color w:val="000000" w:themeColor="text1"/>
            <w:lang w:val="en-US"/>
          </w:rPr>
          <w:t>DNSP-OpexFn-</w:t>
        </w:r>
        <w:r>
          <w:rPr>
            <w:i/>
            <w:iCs/>
            <w:color w:val="000000" w:themeColor="text1"/>
            <w:lang w:val="en-US"/>
          </w:rPr>
          <w:t>5Sep</w:t>
        </w:r>
        <w:r w:rsidRPr="00B11320">
          <w:rPr>
            <w:i/>
            <w:iCs/>
            <w:color w:val="000000" w:themeColor="text1"/>
            <w:lang w:val="en-US"/>
          </w:rPr>
          <w:t>2022.xlsx</w:t>
        </w:r>
        <w:r w:rsidRPr="00B11320">
          <w:rPr>
            <w:color w:val="000000" w:themeColor="text1"/>
            <w:lang w:val="en-US"/>
          </w:rPr>
          <w:t xml:space="preserve"> – Collection of output tables and figures used in the report.</w:t>
        </w:r>
      </w:ins>
    </w:p>
    <w:p w14:paraId="4D861B79" w14:textId="7AA07A33" w:rsidR="00CA03A0" w:rsidRPr="00512E3D" w:rsidDel="00B002A1" w:rsidRDefault="00CA03A0" w:rsidP="001C5418">
      <w:pPr>
        <w:rPr>
          <w:del w:id="209" w:author="Alice Giovani de Oliveira" w:date="2022-09-19T16:26:00Z"/>
          <w:lang w:val="en-US"/>
          <w:rPrChange w:id="210" w:author="Alice Giovani de Oliveira" w:date="2022-09-19T16:33:00Z">
            <w:rPr>
              <w:del w:id="211" w:author="Alice Giovani de Oliveira" w:date="2022-09-19T16:26:00Z"/>
              <w:lang w:val="en-AU"/>
            </w:rPr>
          </w:rPrChange>
        </w:rPr>
      </w:pPr>
    </w:p>
    <w:p w14:paraId="2CD8C94D" w14:textId="1178F9AC" w:rsidR="00CA03A0" w:rsidRPr="00FB38FD" w:rsidDel="00B002A1" w:rsidRDefault="00CA03A0" w:rsidP="009A18AF">
      <w:pPr>
        <w:rPr>
          <w:del w:id="212" w:author="Alice Giovani de Oliveira" w:date="2022-09-19T16:26:00Z"/>
          <w:lang w:val="en-AU"/>
        </w:rPr>
      </w:pPr>
    </w:p>
    <w:p w14:paraId="13AF485F" w14:textId="4B8B346C" w:rsidR="00CA03A0" w:rsidRPr="00FB38FD" w:rsidDel="00B002A1" w:rsidRDefault="00CA03A0" w:rsidP="009A18AF">
      <w:pPr>
        <w:rPr>
          <w:del w:id="213" w:author="Alice Giovani de Oliveira" w:date="2022-09-19T16:26:00Z"/>
          <w:lang w:val="en-AU"/>
        </w:rPr>
      </w:pPr>
    </w:p>
    <w:p w14:paraId="46781D3B" w14:textId="5FC3A2D8" w:rsidR="0031194E" w:rsidRPr="00FB38FD" w:rsidRDefault="0031194E" w:rsidP="008A7512">
      <w:pPr>
        <w:spacing w:before="0" w:after="0" w:line="240" w:lineRule="auto"/>
        <w:jc w:val="left"/>
        <w:rPr>
          <w:lang w:val="en-AU"/>
        </w:rPr>
      </w:pPr>
    </w:p>
    <w:sectPr w:rsidR="0031194E" w:rsidRPr="00FB38FD" w:rsidSect="000F60B6">
      <w:headerReference w:type="default" r:id="rId7"/>
      <w:footerReference w:type="even" r:id="rId8"/>
      <w:footerReference w:type="default" r:id="rId9"/>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19CDD" w14:textId="77777777" w:rsidR="00B16A48" w:rsidRDefault="00B16A48" w:rsidP="00B2330B">
      <w:pPr>
        <w:spacing w:before="0" w:after="0" w:line="240" w:lineRule="auto"/>
      </w:pPr>
      <w:r>
        <w:separator/>
      </w:r>
    </w:p>
  </w:endnote>
  <w:endnote w:type="continuationSeparator" w:id="0">
    <w:p w14:paraId="3B541217" w14:textId="77777777" w:rsidR="00B16A48" w:rsidRDefault="00B16A48" w:rsidP="00B2330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59"/>
    <w:family w:val="auto"/>
    <w:pitch w:val="variable"/>
    <w:sig w:usb0="E0002AFF" w:usb1="C0007843"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24991597"/>
      <w:docPartObj>
        <w:docPartGallery w:val="Page Numbers (Bottom of Page)"/>
        <w:docPartUnique/>
      </w:docPartObj>
    </w:sdtPr>
    <w:sdtContent>
      <w:p w14:paraId="6A4700F3"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FC471D" w14:textId="77777777" w:rsidR="00DA13F6" w:rsidRDefault="00DA13F6" w:rsidP="001B2D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34056619"/>
      <w:docPartObj>
        <w:docPartGallery w:val="Page Numbers (Bottom of Page)"/>
        <w:docPartUnique/>
      </w:docPartObj>
    </w:sdtPr>
    <w:sdtContent>
      <w:p w14:paraId="3D92BA0E"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0F8884C" w14:textId="77777777" w:rsidR="00DA13F6" w:rsidRDefault="00DA13F6" w:rsidP="001B2D6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8F229" w14:textId="77777777" w:rsidR="00B16A48" w:rsidRDefault="00B16A48" w:rsidP="00B2330B">
      <w:pPr>
        <w:spacing w:before="0" w:after="0" w:line="240" w:lineRule="auto"/>
      </w:pPr>
      <w:r>
        <w:separator/>
      </w:r>
    </w:p>
  </w:footnote>
  <w:footnote w:type="continuationSeparator" w:id="0">
    <w:p w14:paraId="72CAB6E8" w14:textId="77777777" w:rsidR="00B16A48" w:rsidRDefault="00B16A48" w:rsidP="00B2330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F84F8" w14:textId="77777777" w:rsidR="00DA13F6" w:rsidRDefault="00DA13F6" w:rsidP="007D2BEF">
    <w:pPr>
      <w:pStyle w:val="Header"/>
      <w:jc w:val="right"/>
    </w:pPr>
    <w:r>
      <w:rPr>
        <w:noProof/>
      </w:rPr>
      <mc:AlternateContent>
        <mc:Choice Requires="wps">
          <w:drawing>
            <wp:anchor distT="0" distB="0" distL="114300" distR="114300" simplePos="0" relativeHeight="251665408" behindDoc="0" locked="0" layoutInCell="1" allowOverlap="1" wp14:anchorId="3425A93A" wp14:editId="23D9EFC3">
              <wp:simplePos x="0" y="0"/>
              <wp:positionH relativeFrom="column">
                <wp:posOffset>33868</wp:posOffset>
              </wp:positionH>
              <wp:positionV relativeFrom="paragraph">
                <wp:posOffset>303318</wp:posOffset>
              </wp:positionV>
              <wp:extent cx="3098588" cy="287655"/>
              <wp:effectExtent l="0" t="0" r="635" b="4445"/>
              <wp:wrapNone/>
              <wp:docPr id="2" name="Text Box 2"/>
              <wp:cNvGraphicFramePr/>
              <a:graphic xmlns:a="http://schemas.openxmlformats.org/drawingml/2006/main">
                <a:graphicData uri="http://schemas.microsoft.com/office/word/2010/wordprocessingShape">
                  <wps:wsp>
                    <wps:cNvSpPr txBox="1"/>
                    <wps:spPr>
                      <a:xfrm>
                        <a:off x="0" y="0"/>
                        <a:ext cx="3098588" cy="287655"/>
                      </a:xfrm>
                      <a:prstGeom prst="rect">
                        <a:avLst/>
                      </a:prstGeom>
                      <a:solidFill>
                        <a:schemeClr val="lt1"/>
                      </a:solidFill>
                      <a:ln w="6350">
                        <a:noFill/>
                      </a:ln>
                    </wps:spPr>
                    <wps:txbx>
                      <w:txbxContent>
                        <w:p w14:paraId="0E87D114" w14:textId="2894F34A" w:rsidR="00DA13F6" w:rsidRPr="007F108C" w:rsidRDefault="006A6AAA" w:rsidP="007D2BEF">
                          <w:pPr>
                            <w:spacing w:before="0" w:after="0"/>
                            <w:rPr>
                              <w:rFonts w:asciiTheme="majorHAnsi" w:hAnsiTheme="majorHAnsi" w:cstheme="majorHAnsi"/>
                              <w:lang w:val="en-AU"/>
                            </w:rPr>
                          </w:pPr>
                          <w:r>
                            <w:rPr>
                              <w:rFonts w:asciiTheme="majorHAnsi" w:hAnsiTheme="majorHAnsi" w:cstheme="majorHAnsi"/>
                              <w:lang w:val="en-AU"/>
                            </w:rPr>
                            <w:t>D</w:t>
                          </w:r>
                          <w:r w:rsidR="00DA13F6" w:rsidRPr="008B1D66">
                            <w:rPr>
                              <w:rFonts w:asciiTheme="majorHAnsi" w:hAnsiTheme="majorHAnsi" w:cstheme="majorHAnsi"/>
                              <w:lang w:val="en-AU"/>
                            </w:rPr>
                            <w:t xml:space="preserve">NSP Economic Benchmarking </w:t>
                          </w:r>
                          <w:r>
                            <w:rPr>
                              <w:rFonts w:asciiTheme="majorHAnsi" w:hAnsiTheme="majorHAnsi" w:cstheme="majorHAnsi"/>
                              <w:lang w:val="en-AU"/>
                            </w:rPr>
                            <w:t>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25A93A" id="_x0000_t202" coordsize="21600,21600" o:spt="202" path="m,l,21600r21600,l21600,xe">
              <v:stroke joinstyle="miter"/>
              <v:path gradientshapeok="t" o:connecttype="rect"/>
            </v:shapetype>
            <v:shape id="Text Box 2" o:spid="_x0000_s1026" type="#_x0000_t202" style="position:absolute;left:0;text-align:left;margin-left:2.65pt;margin-top:23.9pt;width:244pt;height:2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" fillcolor="white [3201]" stroked="f" strokeweight=".5pt">
              <v:textbox>
                <w:txbxContent>
                  <w:p w14:paraId="0E87D114" w14:textId="2894F34A" w:rsidR="00DA13F6" w:rsidRPr="007F108C" w:rsidRDefault="006A6AAA" w:rsidP="007D2BEF">
                    <w:pPr>
                      <w:spacing w:before="0" w:after="0"/>
                      <w:rPr>
                        <w:rFonts w:asciiTheme="majorHAnsi" w:hAnsiTheme="majorHAnsi" w:cstheme="majorHAnsi"/>
                        <w:lang w:val="en-AU"/>
                      </w:rPr>
                    </w:pPr>
                    <w:r>
                      <w:rPr>
                        <w:rFonts w:asciiTheme="majorHAnsi" w:hAnsiTheme="majorHAnsi" w:cstheme="majorHAnsi"/>
                        <w:lang w:val="en-AU"/>
                      </w:rPr>
                      <w:t>D</w:t>
                    </w:r>
                    <w:r w:rsidR="00DA13F6" w:rsidRPr="008B1D66">
                      <w:rPr>
                        <w:rFonts w:asciiTheme="majorHAnsi" w:hAnsiTheme="majorHAnsi" w:cstheme="majorHAnsi"/>
                        <w:lang w:val="en-AU"/>
                      </w:rPr>
                      <w:t xml:space="preserve">NSP Economic Benchmarking </w:t>
                    </w:r>
                    <w:r>
                      <w:rPr>
                        <w:rFonts w:asciiTheme="majorHAnsi" w:hAnsiTheme="majorHAnsi" w:cstheme="majorHAnsi"/>
                        <w:lang w:val="en-AU"/>
                      </w:rPr>
                      <w:t>Files</w:t>
                    </w:r>
                  </w:p>
                </w:txbxContent>
              </v:textbox>
            </v:shape>
          </w:pict>
        </mc:Fallback>
      </mc:AlternateContent>
    </w:r>
    <w:r>
      <w:rPr>
        <w:noProof/>
      </w:rPr>
      <w:drawing>
        <wp:inline distT="0" distB="0" distL="0" distR="0" wp14:anchorId="7ACFDB13" wp14:editId="1314582F">
          <wp:extent cx="1336282" cy="532108"/>
          <wp:effectExtent l="0" t="0" r="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1-10-15 at 11.54.29 am.pdf"/>
                  <pic:cNvPicPr/>
                </pic:nvPicPr>
                <pic:blipFill rotWithShape="1">
                  <a:blip r:embed="rId1"/>
                  <a:srcRect l="24691" t="42755" r="24575" b="42993"/>
                  <a:stretch/>
                </pic:blipFill>
                <pic:spPr bwMode="auto">
                  <a:xfrm>
                    <a:off x="0" y="0"/>
                    <a:ext cx="1355237" cy="539656"/>
                  </a:xfrm>
                  <a:prstGeom prst="rect">
                    <a:avLst/>
                  </a:prstGeom>
                  <a:ln>
                    <a:noFill/>
                  </a:ln>
                  <a:extLst>
                    <a:ext uri="{53640926-AAD7-44D8-BBD7-CCE9431645EC}">
                      <a14:shadowObscured xmlns:a14="http://schemas.microsoft.com/office/drawing/2010/main"/>
                    </a:ext>
                  </a:extLst>
                </pic:spPr>
              </pic:pic>
            </a:graphicData>
          </a:graphic>
        </wp:inline>
      </w:drawing>
    </w:r>
  </w:p>
  <w:p w14:paraId="4FDD220B" w14:textId="77777777" w:rsidR="00DA13F6" w:rsidRPr="00580F9A" w:rsidRDefault="00DA13F6" w:rsidP="007D2BEF">
    <w:pPr>
      <w:pStyle w:val="Header"/>
      <w:pBdr>
        <w:top w:val="single" w:sz="4" w:space="1" w:color="002060"/>
      </w:pBdr>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7E18"/>
    <w:multiLevelType w:val="hybridMultilevel"/>
    <w:tmpl w:val="6B60A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71C45"/>
    <w:multiLevelType w:val="multilevel"/>
    <w:tmpl w:val="7BBEBFF2"/>
    <w:lvl w:ilvl="0">
      <w:start w:val="1"/>
      <w:numFmt w:val="decimal"/>
      <w:lvlText w:val="%1."/>
      <w:lvlJc w:val="left"/>
      <w:pPr>
        <w:ind w:left="36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66C5814"/>
    <w:multiLevelType w:val="hybridMultilevel"/>
    <w:tmpl w:val="9E9AE370"/>
    <w:lvl w:ilvl="0" w:tplc="CC06B12A">
      <w:start w:val="1"/>
      <w:numFmt w:val="bullet"/>
      <w:pStyle w:va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048D8"/>
    <w:multiLevelType w:val="hybridMultilevel"/>
    <w:tmpl w:val="8962E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F61DE"/>
    <w:multiLevelType w:val="hybridMultilevel"/>
    <w:tmpl w:val="8CFE5ADE"/>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09953BB"/>
    <w:multiLevelType w:val="hybridMultilevel"/>
    <w:tmpl w:val="ECD2C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0A66CD"/>
    <w:multiLevelType w:val="singleLevel"/>
    <w:tmpl w:val="D8944EAA"/>
    <w:lvl w:ilvl="0">
      <w:start w:val="1"/>
      <w:numFmt w:val="decimal"/>
      <w:pStyle w:val="MAList1"/>
      <w:lvlText w:val="%1."/>
      <w:lvlJc w:val="left"/>
      <w:pPr>
        <w:tabs>
          <w:tab w:val="num" w:pos="425"/>
        </w:tabs>
        <w:ind w:left="1276" w:hanging="425"/>
      </w:pPr>
      <w:rPr>
        <w:rFonts w:hint="default"/>
      </w:rPr>
    </w:lvl>
  </w:abstractNum>
  <w:abstractNum w:abstractNumId="7" w15:restartNumberingAfterBreak="0">
    <w:nsid w:val="32C32664"/>
    <w:multiLevelType w:val="hybridMultilevel"/>
    <w:tmpl w:val="2A7E90B4"/>
    <w:lvl w:ilvl="0" w:tplc="0C090001">
      <w:start w:val="1"/>
      <w:numFmt w:val="bullet"/>
      <w:lvlText w:val=""/>
      <w:lvlJc w:val="left"/>
      <w:pPr>
        <w:ind w:left="1100" w:hanging="360"/>
      </w:pPr>
      <w:rPr>
        <w:rFonts w:ascii="Symbol" w:hAnsi="Symbol" w:hint="default"/>
      </w:rPr>
    </w:lvl>
    <w:lvl w:ilvl="1" w:tplc="0C090003" w:tentative="1">
      <w:start w:val="1"/>
      <w:numFmt w:val="bullet"/>
      <w:lvlText w:val="o"/>
      <w:lvlJc w:val="left"/>
      <w:pPr>
        <w:ind w:left="1820" w:hanging="360"/>
      </w:pPr>
      <w:rPr>
        <w:rFonts w:ascii="Courier New" w:hAnsi="Courier New" w:cs="Courier New" w:hint="default"/>
      </w:rPr>
    </w:lvl>
    <w:lvl w:ilvl="2" w:tplc="0C090005" w:tentative="1">
      <w:start w:val="1"/>
      <w:numFmt w:val="bullet"/>
      <w:lvlText w:val=""/>
      <w:lvlJc w:val="left"/>
      <w:pPr>
        <w:ind w:left="2540" w:hanging="360"/>
      </w:pPr>
      <w:rPr>
        <w:rFonts w:ascii="Wingdings" w:hAnsi="Wingdings" w:hint="default"/>
      </w:rPr>
    </w:lvl>
    <w:lvl w:ilvl="3" w:tplc="0C090001" w:tentative="1">
      <w:start w:val="1"/>
      <w:numFmt w:val="bullet"/>
      <w:lvlText w:val=""/>
      <w:lvlJc w:val="left"/>
      <w:pPr>
        <w:ind w:left="3260" w:hanging="360"/>
      </w:pPr>
      <w:rPr>
        <w:rFonts w:ascii="Symbol" w:hAnsi="Symbol" w:hint="default"/>
      </w:rPr>
    </w:lvl>
    <w:lvl w:ilvl="4" w:tplc="0C090003" w:tentative="1">
      <w:start w:val="1"/>
      <w:numFmt w:val="bullet"/>
      <w:lvlText w:val="o"/>
      <w:lvlJc w:val="left"/>
      <w:pPr>
        <w:ind w:left="3980" w:hanging="360"/>
      </w:pPr>
      <w:rPr>
        <w:rFonts w:ascii="Courier New" w:hAnsi="Courier New" w:cs="Courier New" w:hint="default"/>
      </w:rPr>
    </w:lvl>
    <w:lvl w:ilvl="5" w:tplc="0C090005" w:tentative="1">
      <w:start w:val="1"/>
      <w:numFmt w:val="bullet"/>
      <w:lvlText w:val=""/>
      <w:lvlJc w:val="left"/>
      <w:pPr>
        <w:ind w:left="4700" w:hanging="360"/>
      </w:pPr>
      <w:rPr>
        <w:rFonts w:ascii="Wingdings" w:hAnsi="Wingdings" w:hint="default"/>
      </w:rPr>
    </w:lvl>
    <w:lvl w:ilvl="6" w:tplc="0C090001" w:tentative="1">
      <w:start w:val="1"/>
      <w:numFmt w:val="bullet"/>
      <w:lvlText w:val=""/>
      <w:lvlJc w:val="left"/>
      <w:pPr>
        <w:ind w:left="5420" w:hanging="360"/>
      </w:pPr>
      <w:rPr>
        <w:rFonts w:ascii="Symbol" w:hAnsi="Symbol" w:hint="default"/>
      </w:rPr>
    </w:lvl>
    <w:lvl w:ilvl="7" w:tplc="0C090003" w:tentative="1">
      <w:start w:val="1"/>
      <w:numFmt w:val="bullet"/>
      <w:lvlText w:val="o"/>
      <w:lvlJc w:val="left"/>
      <w:pPr>
        <w:ind w:left="6140" w:hanging="360"/>
      </w:pPr>
      <w:rPr>
        <w:rFonts w:ascii="Courier New" w:hAnsi="Courier New" w:cs="Courier New" w:hint="default"/>
      </w:rPr>
    </w:lvl>
    <w:lvl w:ilvl="8" w:tplc="0C090005" w:tentative="1">
      <w:start w:val="1"/>
      <w:numFmt w:val="bullet"/>
      <w:lvlText w:val=""/>
      <w:lvlJc w:val="left"/>
      <w:pPr>
        <w:ind w:left="6860" w:hanging="360"/>
      </w:pPr>
      <w:rPr>
        <w:rFonts w:ascii="Wingdings" w:hAnsi="Wingdings" w:hint="default"/>
      </w:rPr>
    </w:lvl>
  </w:abstractNum>
  <w:abstractNum w:abstractNumId="8" w15:restartNumberingAfterBreak="0">
    <w:nsid w:val="3AF336BC"/>
    <w:multiLevelType w:val="hybridMultilevel"/>
    <w:tmpl w:val="955A02CC"/>
    <w:lvl w:ilvl="0" w:tplc="C90C7928">
      <w:start w:val="1"/>
      <w:numFmt w:val="bullet"/>
      <w:pStyle w:val="AERbulletlistfirststyle"/>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F875F5A"/>
    <w:multiLevelType w:val="hybridMultilevel"/>
    <w:tmpl w:val="03648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647D25"/>
    <w:multiLevelType w:val="hybridMultilevel"/>
    <w:tmpl w:val="9EB8A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861FA7"/>
    <w:multiLevelType w:val="hybridMultilevel"/>
    <w:tmpl w:val="3B7EAA44"/>
    <w:lvl w:ilvl="0" w:tplc="04090001">
      <w:start w:val="1"/>
      <w:numFmt w:val="bullet"/>
      <w:lvlText w:val=""/>
      <w:lvlJc w:val="left"/>
      <w:pPr>
        <w:ind w:left="19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1162249"/>
    <w:multiLevelType w:val="hybridMultilevel"/>
    <w:tmpl w:val="15FCD3D8"/>
    <w:lvl w:ilvl="0" w:tplc="35962CA6">
      <w:start w:val="202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E46180"/>
    <w:multiLevelType w:val="hybridMultilevel"/>
    <w:tmpl w:val="7AFC715E"/>
    <w:lvl w:ilvl="0" w:tplc="04090001">
      <w:start w:val="1"/>
      <w:numFmt w:val="bullet"/>
      <w:lvlText w:val=""/>
      <w:lvlJc w:val="left"/>
      <w:pPr>
        <w:ind w:left="720" w:hanging="360"/>
      </w:pPr>
      <w:rPr>
        <w:rFonts w:ascii="Symbol" w:hAnsi="Symbol" w:cs="Symbol" w:hint="default"/>
      </w:rPr>
    </w:lvl>
    <w:lvl w:ilvl="1" w:tplc="04090003">
      <w:start w:val="1"/>
      <w:numFmt w:val="bullet"/>
      <w:pStyle w:val="Heading2nonumber"/>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15:restartNumberingAfterBreak="0">
    <w:nsid w:val="48883B88"/>
    <w:multiLevelType w:val="multilevel"/>
    <w:tmpl w:val="313E6A82"/>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BC0791"/>
    <w:multiLevelType w:val="hybridMultilevel"/>
    <w:tmpl w:val="0F221032"/>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DEA3D76"/>
    <w:multiLevelType w:val="hybridMultilevel"/>
    <w:tmpl w:val="B81EFA36"/>
    <w:lvl w:ilvl="0" w:tplc="889A22C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634C48"/>
    <w:multiLevelType w:val="multilevel"/>
    <w:tmpl w:val="48DCA9E6"/>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8A1225"/>
    <w:multiLevelType w:val="hybridMultilevel"/>
    <w:tmpl w:val="A9B64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0609CD"/>
    <w:multiLevelType w:val="hybridMultilevel"/>
    <w:tmpl w:val="484C0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567991"/>
    <w:multiLevelType w:val="hybridMultilevel"/>
    <w:tmpl w:val="FC389B56"/>
    <w:lvl w:ilvl="0" w:tplc="94808132">
      <w:start w:val="1"/>
      <w:numFmt w:val="bullet"/>
      <w:pStyle w:val="MACellBullet"/>
      <w:lvlText w:val=""/>
      <w:lvlJc w:val="left"/>
      <w:pPr>
        <w:tabs>
          <w:tab w:val="num" w:pos="360"/>
        </w:tabs>
        <w:ind w:left="284" w:hanging="284"/>
      </w:pPr>
      <w:rPr>
        <w:rFonts w:ascii="Wingdings" w:hAnsi="Wingdings" w:hint="default"/>
      </w:rPr>
    </w:lvl>
    <w:lvl w:ilvl="1" w:tplc="04709800">
      <w:start w:val="1"/>
      <w:numFmt w:val="bullet"/>
      <w:lvlText w:val="o"/>
      <w:lvlJc w:val="left"/>
      <w:pPr>
        <w:tabs>
          <w:tab w:val="num" w:pos="1440"/>
        </w:tabs>
        <w:ind w:left="1440" w:hanging="360"/>
      </w:pPr>
      <w:rPr>
        <w:rFonts w:ascii="Courier New" w:hAnsi="Courier New" w:hint="default"/>
      </w:rPr>
    </w:lvl>
    <w:lvl w:ilvl="2" w:tplc="BCF20CDC">
      <w:start w:val="1"/>
      <w:numFmt w:val="bullet"/>
      <w:lvlText w:val=""/>
      <w:lvlJc w:val="left"/>
      <w:pPr>
        <w:tabs>
          <w:tab w:val="num" w:pos="2160"/>
        </w:tabs>
        <w:ind w:left="2160" w:hanging="360"/>
      </w:pPr>
      <w:rPr>
        <w:rFonts w:ascii="Wingdings" w:hAnsi="Wingdings" w:hint="default"/>
      </w:rPr>
    </w:lvl>
    <w:lvl w:ilvl="3" w:tplc="D5EAF160" w:tentative="1">
      <w:start w:val="1"/>
      <w:numFmt w:val="bullet"/>
      <w:lvlText w:val=""/>
      <w:lvlJc w:val="left"/>
      <w:pPr>
        <w:tabs>
          <w:tab w:val="num" w:pos="2880"/>
        </w:tabs>
        <w:ind w:left="2880" w:hanging="360"/>
      </w:pPr>
      <w:rPr>
        <w:rFonts w:ascii="Symbol" w:hAnsi="Symbol" w:hint="default"/>
      </w:rPr>
    </w:lvl>
    <w:lvl w:ilvl="4" w:tplc="7DE68040" w:tentative="1">
      <w:start w:val="1"/>
      <w:numFmt w:val="bullet"/>
      <w:lvlText w:val="o"/>
      <w:lvlJc w:val="left"/>
      <w:pPr>
        <w:tabs>
          <w:tab w:val="num" w:pos="3600"/>
        </w:tabs>
        <w:ind w:left="3600" w:hanging="360"/>
      </w:pPr>
      <w:rPr>
        <w:rFonts w:ascii="Courier New" w:hAnsi="Courier New" w:hint="default"/>
      </w:rPr>
    </w:lvl>
    <w:lvl w:ilvl="5" w:tplc="915AAED8" w:tentative="1">
      <w:start w:val="1"/>
      <w:numFmt w:val="bullet"/>
      <w:lvlText w:val=""/>
      <w:lvlJc w:val="left"/>
      <w:pPr>
        <w:tabs>
          <w:tab w:val="num" w:pos="4320"/>
        </w:tabs>
        <w:ind w:left="4320" w:hanging="360"/>
      </w:pPr>
      <w:rPr>
        <w:rFonts w:ascii="Wingdings" w:hAnsi="Wingdings" w:hint="default"/>
      </w:rPr>
    </w:lvl>
    <w:lvl w:ilvl="6" w:tplc="0F56C1AE" w:tentative="1">
      <w:start w:val="1"/>
      <w:numFmt w:val="bullet"/>
      <w:lvlText w:val=""/>
      <w:lvlJc w:val="left"/>
      <w:pPr>
        <w:tabs>
          <w:tab w:val="num" w:pos="5040"/>
        </w:tabs>
        <w:ind w:left="5040" w:hanging="360"/>
      </w:pPr>
      <w:rPr>
        <w:rFonts w:ascii="Symbol" w:hAnsi="Symbol" w:hint="default"/>
      </w:rPr>
    </w:lvl>
    <w:lvl w:ilvl="7" w:tplc="B8F2BC2E" w:tentative="1">
      <w:start w:val="1"/>
      <w:numFmt w:val="bullet"/>
      <w:lvlText w:val="o"/>
      <w:lvlJc w:val="left"/>
      <w:pPr>
        <w:tabs>
          <w:tab w:val="num" w:pos="5760"/>
        </w:tabs>
        <w:ind w:left="5760" w:hanging="360"/>
      </w:pPr>
      <w:rPr>
        <w:rFonts w:ascii="Courier New" w:hAnsi="Courier New" w:hint="default"/>
      </w:rPr>
    </w:lvl>
    <w:lvl w:ilvl="8" w:tplc="B34E413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FC34B8"/>
    <w:multiLevelType w:val="multilevel"/>
    <w:tmpl w:val="83642F5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7B855C3"/>
    <w:multiLevelType w:val="hybridMultilevel"/>
    <w:tmpl w:val="E9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0E2213"/>
    <w:multiLevelType w:val="multilevel"/>
    <w:tmpl w:val="F2B23AE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7B857DB0"/>
    <w:multiLevelType w:val="hybridMultilevel"/>
    <w:tmpl w:val="4C04A57E"/>
    <w:lvl w:ilvl="0" w:tplc="43683B0A">
      <w:start w:val="1"/>
      <w:numFmt w:val="decimal"/>
      <w:lvlText w:val="%1."/>
      <w:lvlJc w:val="left"/>
      <w:pPr>
        <w:ind w:left="374" w:hanging="269"/>
      </w:pPr>
      <w:rPr>
        <w:rFonts w:ascii="Arial Black" w:eastAsia="Arial Black" w:hAnsi="Arial Black" w:cs="Arial Black" w:hint="default"/>
        <w:b/>
        <w:bCs/>
        <w:w w:val="83"/>
        <w:sz w:val="24"/>
        <w:szCs w:val="24"/>
      </w:rPr>
    </w:lvl>
    <w:lvl w:ilvl="1" w:tplc="4DF88BA6">
      <w:numFmt w:val="bullet"/>
      <w:lvlText w:val="•"/>
      <w:lvlJc w:val="left"/>
      <w:pPr>
        <w:ind w:left="825" w:hanging="360"/>
      </w:pPr>
      <w:rPr>
        <w:rFonts w:ascii="Symbol" w:eastAsia="Symbol" w:hAnsi="Symbol" w:cs="Symbol" w:hint="default"/>
        <w:w w:val="92"/>
        <w:sz w:val="24"/>
        <w:szCs w:val="24"/>
      </w:rPr>
    </w:lvl>
    <w:lvl w:ilvl="2" w:tplc="E5EA040A">
      <w:numFmt w:val="bullet"/>
      <w:lvlText w:val="o"/>
      <w:lvlJc w:val="left"/>
      <w:pPr>
        <w:ind w:left="1545" w:hanging="356"/>
      </w:pPr>
      <w:rPr>
        <w:rFonts w:ascii="Courier New" w:eastAsia="Courier New" w:hAnsi="Courier New" w:cs="Courier New" w:hint="default"/>
        <w:w w:val="100"/>
        <w:sz w:val="24"/>
        <w:szCs w:val="24"/>
      </w:rPr>
    </w:lvl>
    <w:lvl w:ilvl="3" w:tplc="39B68D66">
      <w:numFmt w:val="bullet"/>
      <w:lvlText w:val="•"/>
      <w:lvlJc w:val="left"/>
      <w:pPr>
        <w:ind w:left="2513" w:hanging="356"/>
      </w:pPr>
      <w:rPr>
        <w:rFonts w:hint="default"/>
      </w:rPr>
    </w:lvl>
    <w:lvl w:ilvl="4" w:tplc="E864C522">
      <w:numFmt w:val="bullet"/>
      <w:lvlText w:val="•"/>
      <w:lvlJc w:val="left"/>
      <w:pPr>
        <w:ind w:left="3486" w:hanging="356"/>
      </w:pPr>
      <w:rPr>
        <w:rFonts w:hint="default"/>
      </w:rPr>
    </w:lvl>
    <w:lvl w:ilvl="5" w:tplc="66A41942">
      <w:numFmt w:val="bullet"/>
      <w:lvlText w:val="•"/>
      <w:lvlJc w:val="left"/>
      <w:pPr>
        <w:ind w:left="4459" w:hanging="356"/>
      </w:pPr>
      <w:rPr>
        <w:rFonts w:hint="default"/>
      </w:rPr>
    </w:lvl>
    <w:lvl w:ilvl="6" w:tplc="43626514">
      <w:numFmt w:val="bullet"/>
      <w:lvlText w:val="•"/>
      <w:lvlJc w:val="left"/>
      <w:pPr>
        <w:ind w:left="5432" w:hanging="356"/>
      </w:pPr>
      <w:rPr>
        <w:rFonts w:hint="default"/>
      </w:rPr>
    </w:lvl>
    <w:lvl w:ilvl="7" w:tplc="4D60B68E">
      <w:numFmt w:val="bullet"/>
      <w:lvlText w:val="•"/>
      <w:lvlJc w:val="left"/>
      <w:pPr>
        <w:ind w:left="6405" w:hanging="356"/>
      </w:pPr>
      <w:rPr>
        <w:rFonts w:hint="default"/>
      </w:rPr>
    </w:lvl>
    <w:lvl w:ilvl="8" w:tplc="D86C2AEE">
      <w:numFmt w:val="bullet"/>
      <w:lvlText w:val="•"/>
      <w:lvlJc w:val="left"/>
      <w:pPr>
        <w:ind w:left="7379" w:hanging="356"/>
      </w:pPr>
      <w:rPr>
        <w:rFonts w:hint="default"/>
      </w:rPr>
    </w:lvl>
  </w:abstractNum>
  <w:abstractNum w:abstractNumId="25" w15:restartNumberingAfterBreak="0">
    <w:nsid w:val="7EBD5DC4"/>
    <w:multiLevelType w:val="hybridMultilevel"/>
    <w:tmpl w:val="A120DBBC"/>
    <w:lvl w:ilvl="0" w:tplc="59D0FA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1979205">
    <w:abstractNumId w:val="23"/>
  </w:num>
  <w:num w:numId="2" w16cid:durableId="82800840">
    <w:abstractNumId w:val="13"/>
  </w:num>
  <w:num w:numId="3" w16cid:durableId="579680150">
    <w:abstractNumId w:val="20"/>
  </w:num>
  <w:num w:numId="4" w16cid:durableId="695159752">
    <w:abstractNumId w:val="6"/>
  </w:num>
  <w:num w:numId="5" w16cid:durableId="1132795234">
    <w:abstractNumId w:val="8"/>
  </w:num>
  <w:num w:numId="6" w16cid:durableId="2080013731">
    <w:abstractNumId w:val="15"/>
  </w:num>
  <w:num w:numId="7" w16cid:durableId="614023040">
    <w:abstractNumId w:val="4"/>
  </w:num>
  <w:num w:numId="8" w16cid:durableId="752554136">
    <w:abstractNumId w:val="18"/>
  </w:num>
  <w:num w:numId="9" w16cid:durableId="1474761857">
    <w:abstractNumId w:val="2"/>
  </w:num>
  <w:num w:numId="10" w16cid:durableId="824516855">
    <w:abstractNumId w:val="19"/>
  </w:num>
  <w:num w:numId="11" w16cid:durableId="1257439966">
    <w:abstractNumId w:val="16"/>
  </w:num>
  <w:num w:numId="12" w16cid:durableId="979575875">
    <w:abstractNumId w:val="0"/>
  </w:num>
  <w:num w:numId="13" w16cid:durableId="1189022452">
    <w:abstractNumId w:val="25"/>
  </w:num>
  <w:num w:numId="14" w16cid:durableId="1904021036">
    <w:abstractNumId w:val="22"/>
  </w:num>
  <w:num w:numId="15" w16cid:durableId="1032729391">
    <w:abstractNumId w:val="24"/>
  </w:num>
  <w:num w:numId="16" w16cid:durableId="22639328">
    <w:abstractNumId w:val="11"/>
  </w:num>
  <w:num w:numId="17" w16cid:durableId="1543982778">
    <w:abstractNumId w:val="1"/>
  </w:num>
  <w:num w:numId="18" w16cid:durableId="654723973">
    <w:abstractNumId w:val="10"/>
  </w:num>
  <w:num w:numId="19" w16cid:durableId="865799765">
    <w:abstractNumId w:val="3"/>
  </w:num>
  <w:num w:numId="20" w16cid:durableId="1656102006">
    <w:abstractNumId w:val="21"/>
  </w:num>
  <w:num w:numId="21" w16cid:durableId="1535461585">
    <w:abstractNumId w:val="12"/>
  </w:num>
  <w:num w:numId="22" w16cid:durableId="997001581">
    <w:abstractNumId w:val="14"/>
  </w:num>
  <w:num w:numId="23" w16cid:durableId="913467455">
    <w:abstractNumId w:val="17"/>
  </w:num>
  <w:num w:numId="24" w16cid:durableId="466821669">
    <w:abstractNumId w:val="9"/>
  </w:num>
  <w:num w:numId="25" w16cid:durableId="1537086927">
    <w:abstractNumId w:val="5"/>
  </w:num>
  <w:num w:numId="26" w16cid:durableId="636301456">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ce Giovani de Oliveira">
    <w15:presenceInfo w15:providerId="Windows Live" w15:userId="c4f802830fc74a5b"/>
  </w15:person>
  <w15:person w15:author="Melusine Quack">
    <w15:presenceInfo w15:providerId="Windows Live" w15:userId="acd8d306d06d2a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trackRevisions/>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AAA"/>
    <w:rsid w:val="000002B7"/>
    <w:rsid w:val="00000698"/>
    <w:rsid w:val="00000951"/>
    <w:rsid w:val="0000169B"/>
    <w:rsid w:val="00002326"/>
    <w:rsid w:val="00002548"/>
    <w:rsid w:val="00002DE4"/>
    <w:rsid w:val="00004554"/>
    <w:rsid w:val="00004A9B"/>
    <w:rsid w:val="00006EC0"/>
    <w:rsid w:val="000078D3"/>
    <w:rsid w:val="00007DD1"/>
    <w:rsid w:val="00010BB6"/>
    <w:rsid w:val="000123AB"/>
    <w:rsid w:val="0001243C"/>
    <w:rsid w:val="000137B7"/>
    <w:rsid w:val="00015806"/>
    <w:rsid w:val="00020BF9"/>
    <w:rsid w:val="00021EDA"/>
    <w:rsid w:val="0002278E"/>
    <w:rsid w:val="0002374E"/>
    <w:rsid w:val="0002439B"/>
    <w:rsid w:val="0002443C"/>
    <w:rsid w:val="00024B51"/>
    <w:rsid w:val="00025E8A"/>
    <w:rsid w:val="00026564"/>
    <w:rsid w:val="000266DD"/>
    <w:rsid w:val="000273AC"/>
    <w:rsid w:val="000275C9"/>
    <w:rsid w:val="00027B62"/>
    <w:rsid w:val="00030D5D"/>
    <w:rsid w:val="00032BC9"/>
    <w:rsid w:val="00033044"/>
    <w:rsid w:val="00033350"/>
    <w:rsid w:val="00033F6C"/>
    <w:rsid w:val="000347B1"/>
    <w:rsid w:val="0003519B"/>
    <w:rsid w:val="00036161"/>
    <w:rsid w:val="000403DC"/>
    <w:rsid w:val="000404C0"/>
    <w:rsid w:val="00041D29"/>
    <w:rsid w:val="0004207E"/>
    <w:rsid w:val="00043148"/>
    <w:rsid w:val="0004316B"/>
    <w:rsid w:val="00043721"/>
    <w:rsid w:val="00044333"/>
    <w:rsid w:val="00044945"/>
    <w:rsid w:val="00044B35"/>
    <w:rsid w:val="0004559F"/>
    <w:rsid w:val="00045F9D"/>
    <w:rsid w:val="00047921"/>
    <w:rsid w:val="00052F19"/>
    <w:rsid w:val="00053144"/>
    <w:rsid w:val="00053C9C"/>
    <w:rsid w:val="000612C9"/>
    <w:rsid w:val="00061995"/>
    <w:rsid w:val="00062F39"/>
    <w:rsid w:val="0006391F"/>
    <w:rsid w:val="0006616D"/>
    <w:rsid w:val="000719C2"/>
    <w:rsid w:val="00071DD7"/>
    <w:rsid w:val="00072E31"/>
    <w:rsid w:val="0007366B"/>
    <w:rsid w:val="00075C7B"/>
    <w:rsid w:val="00077938"/>
    <w:rsid w:val="000801B5"/>
    <w:rsid w:val="00081DC5"/>
    <w:rsid w:val="00083198"/>
    <w:rsid w:val="000833A5"/>
    <w:rsid w:val="00086F48"/>
    <w:rsid w:val="00087077"/>
    <w:rsid w:val="00087D74"/>
    <w:rsid w:val="00090CFB"/>
    <w:rsid w:val="00093ABC"/>
    <w:rsid w:val="0009463D"/>
    <w:rsid w:val="00097108"/>
    <w:rsid w:val="000A0007"/>
    <w:rsid w:val="000A0B72"/>
    <w:rsid w:val="000A1966"/>
    <w:rsid w:val="000A5AD5"/>
    <w:rsid w:val="000A6076"/>
    <w:rsid w:val="000A6153"/>
    <w:rsid w:val="000A639E"/>
    <w:rsid w:val="000A6545"/>
    <w:rsid w:val="000A77C0"/>
    <w:rsid w:val="000A795F"/>
    <w:rsid w:val="000B030D"/>
    <w:rsid w:val="000B0861"/>
    <w:rsid w:val="000B0D79"/>
    <w:rsid w:val="000B0E90"/>
    <w:rsid w:val="000B1637"/>
    <w:rsid w:val="000B1C5C"/>
    <w:rsid w:val="000B1D1C"/>
    <w:rsid w:val="000B23BB"/>
    <w:rsid w:val="000B289B"/>
    <w:rsid w:val="000B4710"/>
    <w:rsid w:val="000B48E0"/>
    <w:rsid w:val="000B53A2"/>
    <w:rsid w:val="000B5D06"/>
    <w:rsid w:val="000B673C"/>
    <w:rsid w:val="000B6E7F"/>
    <w:rsid w:val="000C042F"/>
    <w:rsid w:val="000C1847"/>
    <w:rsid w:val="000C1D5E"/>
    <w:rsid w:val="000C24A6"/>
    <w:rsid w:val="000C3344"/>
    <w:rsid w:val="000C4443"/>
    <w:rsid w:val="000C5448"/>
    <w:rsid w:val="000C5D0A"/>
    <w:rsid w:val="000C6BB7"/>
    <w:rsid w:val="000C7453"/>
    <w:rsid w:val="000C7E68"/>
    <w:rsid w:val="000D0E75"/>
    <w:rsid w:val="000D10C1"/>
    <w:rsid w:val="000D1577"/>
    <w:rsid w:val="000D15DB"/>
    <w:rsid w:val="000D1D02"/>
    <w:rsid w:val="000D56BC"/>
    <w:rsid w:val="000D6166"/>
    <w:rsid w:val="000D75C9"/>
    <w:rsid w:val="000E05BB"/>
    <w:rsid w:val="000E0D69"/>
    <w:rsid w:val="000E1125"/>
    <w:rsid w:val="000E188E"/>
    <w:rsid w:val="000E3E3D"/>
    <w:rsid w:val="000E43A9"/>
    <w:rsid w:val="000E4BA3"/>
    <w:rsid w:val="000E4FD9"/>
    <w:rsid w:val="000E56D0"/>
    <w:rsid w:val="000E62F9"/>
    <w:rsid w:val="000E6C9D"/>
    <w:rsid w:val="000E6CA3"/>
    <w:rsid w:val="000F03B4"/>
    <w:rsid w:val="000F1F96"/>
    <w:rsid w:val="000F3214"/>
    <w:rsid w:val="000F513D"/>
    <w:rsid w:val="000F57B7"/>
    <w:rsid w:val="000F60B6"/>
    <w:rsid w:val="000F63C8"/>
    <w:rsid w:val="000F6549"/>
    <w:rsid w:val="000F797C"/>
    <w:rsid w:val="00100DD1"/>
    <w:rsid w:val="00100FF4"/>
    <w:rsid w:val="0010120F"/>
    <w:rsid w:val="0010160C"/>
    <w:rsid w:val="001024FB"/>
    <w:rsid w:val="00103467"/>
    <w:rsid w:val="0010385A"/>
    <w:rsid w:val="00103CB1"/>
    <w:rsid w:val="00104BFF"/>
    <w:rsid w:val="00105669"/>
    <w:rsid w:val="0010594C"/>
    <w:rsid w:val="00105E86"/>
    <w:rsid w:val="0010609C"/>
    <w:rsid w:val="00106F35"/>
    <w:rsid w:val="001073D9"/>
    <w:rsid w:val="001074B8"/>
    <w:rsid w:val="00107E9B"/>
    <w:rsid w:val="00110E97"/>
    <w:rsid w:val="0011104F"/>
    <w:rsid w:val="00111F43"/>
    <w:rsid w:val="00112A5E"/>
    <w:rsid w:val="0011420E"/>
    <w:rsid w:val="001157AC"/>
    <w:rsid w:val="00117E01"/>
    <w:rsid w:val="00120829"/>
    <w:rsid w:val="00120BF6"/>
    <w:rsid w:val="00121008"/>
    <w:rsid w:val="00121D8A"/>
    <w:rsid w:val="001226D1"/>
    <w:rsid w:val="001236FE"/>
    <w:rsid w:val="00123F73"/>
    <w:rsid w:val="00124163"/>
    <w:rsid w:val="001258ED"/>
    <w:rsid w:val="0012677D"/>
    <w:rsid w:val="00130051"/>
    <w:rsid w:val="001314CC"/>
    <w:rsid w:val="00131F35"/>
    <w:rsid w:val="0013296F"/>
    <w:rsid w:val="00133BC6"/>
    <w:rsid w:val="001349BA"/>
    <w:rsid w:val="001354EE"/>
    <w:rsid w:val="001405C0"/>
    <w:rsid w:val="00141441"/>
    <w:rsid w:val="00141AF3"/>
    <w:rsid w:val="00142937"/>
    <w:rsid w:val="00143A1A"/>
    <w:rsid w:val="001450E0"/>
    <w:rsid w:val="001464A4"/>
    <w:rsid w:val="001469D9"/>
    <w:rsid w:val="00146ACD"/>
    <w:rsid w:val="00146CF8"/>
    <w:rsid w:val="0014738A"/>
    <w:rsid w:val="001500AB"/>
    <w:rsid w:val="0015080F"/>
    <w:rsid w:val="001508CB"/>
    <w:rsid w:val="00150CFC"/>
    <w:rsid w:val="00151D0A"/>
    <w:rsid w:val="00151F54"/>
    <w:rsid w:val="001533B9"/>
    <w:rsid w:val="00157B16"/>
    <w:rsid w:val="00157CF7"/>
    <w:rsid w:val="00166D68"/>
    <w:rsid w:val="00167503"/>
    <w:rsid w:val="0017050C"/>
    <w:rsid w:val="00170FCC"/>
    <w:rsid w:val="0017118D"/>
    <w:rsid w:val="0017139C"/>
    <w:rsid w:val="001737A5"/>
    <w:rsid w:val="001740A6"/>
    <w:rsid w:val="0017420C"/>
    <w:rsid w:val="00175CE8"/>
    <w:rsid w:val="0017617A"/>
    <w:rsid w:val="001768C0"/>
    <w:rsid w:val="0017717B"/>
    <w:rsid w:val="001811CD"/>
    <w:rsid w:val="00183292"/>
    <w:rsid w:val="00185062"/>
    <w:rsid w:val="00185D12"/>
    <w:rsid w:val="00191DB1"/>
    <w:rsid w:val="0019265B"/>
    <w:rsid w:val="00193930"/>
    <w:rsid w:val="00193DF0"/>
    <w:rsid w:val="00194253"/>
    <w:rsid w:val="00194D94"/>
    <w:rsid w:val="00195516"/>
    <w:rsid w:val="001978B8"/>
    <w:rsid w:val="001A16F2"/>
    <w:rsid w:val="001A281F"/>
    <w:rsid w:val="001A493F"/>
    <w:rsid w:val="001A5855"/>
    <w:rsid w:val="001A70CF"/>
    <w:rsid w:val="001B000A"/>
    <w:rsid w:val="001B0ABA"/>
    <w:rsid w:val="001B12C6"/>
    <w:rsid w:val="001B2BC3"/>
    <w:rsid w:val="001B2D6F"/>
    <w:rsid w:val="001B3004"/>
    <w:rsid w:val="001B3758"/>
    <w:rsid w:val="001B555D"/>
    <w:rsid w:val="001B67C2"/>
    <w:rsid w:val="001B7606"/>
    <w:rsid w:val="001B7840"/>
    <w:rsid w:val="001B7C74"/>
    <w:rsid w:val="001C1D57"/>
    <w:rsid w:val="001C2113"/>
    <w:rsid w:val="001C2281"/>
    <w:rsid w:val="001C22E3"/>
    <w:rsid w:val="001C4F89"/>
    <w:rsid w:val="001C5418"/>
    <w:rsid w:val="001C5E41"/>
    <w:rsid w:val="001C7CD4"/>
    <w:rsid w:val="001C7CFD"/>
    <w:rsid w:val="001D03C4"/>
    <w:rsid w:val="001D042B"/>
    <w:rsid w:val="001D251A"/>
    <w:rsid w:val="001D2CA1"/>
    <w:rsid w:val="001D3051"/>
    <w:rsid w:val="001D32B9"/>
    <w:rsid w:val="001D3BFD"/>
    <w:rsid w:val="001D4A39"/>
    <w:rsid w:val="001D5084"/>
    <w:rsid w:val="001D642E"/>
    <w:rsid w:val="001D65C1"/>
    <w:rsid w:val="001E0403"/>
    <w:rsid w:val="001E1C07"/>
    <w:rsid w:val="001E2C73"/>
    <w:rsid w:val="001E495B"/>
    <w:rsid w:val="001E51B1"/>
    <w:rsid w:val="001E7E28"/>
    <w:rsid w:val="001E7F95"/>
    <w:rsid w:val="001F03EB"/>
    <w:rsid w:val="001F0620"/>
    <w:rsid w:val="001F0809"/>
    <w:rsid w:val="001F1DB9"/>
    <w:rsid w:val="001F3C8E"/>
    <w:rsid w:val="001F3E72"/>
    <w:rsid w:val="001F495D"/>
    <w:rsid w:val="001F72E1"/>
    <w:rsid w:val="001F74D1"/>
    <w:rsid w:val="00200E6D"/>
    <w:rsid w:val="002026FA"/>
    <w:rsid w:val="00203404"/>
    <w:rsid w:val="00204228"/>
    <w:rsid w:val="002068BB"/>
    <w:rsid w:val="002078E1"/>
    <w:rsid w:val="00207CD6"/>
    <w:rsid w:val="00210385"/>
    <w:rsid w:val="00211402"/>
    <w:rsid w:val="00211A52"/>
    <w:rsid w:val="00211AD5"/>
    <w:rsid w:val="00212D3A"/>
    <w:rsid w:val="00215644"/>
    <w:rsid w:val="002158BC"/>
    <w:rsid w:val="00215D19"/>
    <w:rsid w:val="002167B4"/>
    <w:rsid w:val="002170A2"/>
    <w:rsid w:val="00217288"/>
    <w:rsid w:val="00220895"/>
    <w:rsid w:val="002223B7"/>
    <w:rsid w:val="00222A90"/>
    <w:rsid w:val="00224323"/>
    <w:rsid w:val="00224F97"/>
    <w:rsid w:val="0022541D"/>
    <w:rsid w:val="002272A7"/>
    <w:rsid w:val="00227943"/>
    <w:rsid w:val="00231BC4"/>
    <w:rsid w:val="00232823"/>
    <w:rsid w:val="0023368D"/>
    <w:rsid w:val="00236FF6"/>
    <w:rsid w:val="0023753D"/>
    <w:rsid w:val="002409EC"/>
    <w:rsid w:val="002416D6"/>
    <w:rsid w:val="0024319E"/>
    <w:rsid w:val="00245AE1"/>
    <w:rsid w:val="00245C1C"/>
    <w:rsid w:val="0024655C"/>
    <w:rsid w:val="00246B1B"/>
    <w:rsid w:val="00246E68"/>
    <w:rsid w:val="0024742C"/>
    <w:rsid w:val="00250897"/>
    <w:rsid w:val="00250F74"/>
    <w:rsid w:val="00252FC1"/>
    <w:rsid w:val="00253B6A"/>
    <w:rsid w:val="002549A9"/>
    <w:rsid w:val="002566A2"/>
    <w:rsid w:val="00262F7B"/>
    <w:rsid w:val="002634C9"/>
    <w:rsid w:val="00263736"/>
    <w:rsid w:val="00265E96"/>
    <w:rsid w:val="00266401"/>
    <w:rsid w:val="00266DC6"/>
    <w:rsid w:val="00270B20"/>
    <w:rsid w:val="002723E3"/>
    <w:rsid w:val="00272F46"/>
    <w:rsid w:val="00274260"/>
    <w:rsid w:val="00277347"/>
    <w:rsid w:val="00280D60"/>
    <w:rsid w:val="00280FD3"/>
    <w:rsid w:val="00282032"/>
    <w:rsid w:val="002839B1"/>
    <w:rsid w:val="00284C87"/>
    <w:rsid w:val="00285489"/>
    <w:rsid w:val="00285D2B"/>
    <w:rsid w:val="00291424"/>
    <w:rsid w:val="002915AC"/>
    <w:rsid w:val="00291D53"/>
    <w:rsid w:val="00294E18"/>
    <w:rsid w:val="00296533"/>
    <w:rsid w:val="0029667D"/>
    <w:rsid w:val="0029713D"/>
    <w:rsid w:val="00297290"/>
    <w:rsid w:val="002A0089"/>
    <w:rsid w:val="002A01A4"/>
    <w:rsid w:val="002A359F"/>
    <w:rsid w:val="002A36C0"/>
    <w:rsid w:val="002A48E8"/>
    <w:rsid w:val="002A5096"/>
    <w:rsid w:val="002A5F33"/>
    <w:rsid w:val="002A62E4"/>
    <w:rsid w:val="002B0E66"/>
    <w:rsid w:val="002B1A88"/>
    <w:rsid w:val="002B235B"/>
    <w:rsid w:val="002B3D2A"/>
    <w:rsid w:val="002B5889"/>
    <w:rsid w:val="002B5EBA"/>
    <w:rsid w:val="002B60EE"/>
    <w:rsid w:val="002B76FA"/>
    <w:rsid w:val="002C044E"/>
    <w:rsid w:val="002C3214"/>
    <w:rsid w:val="002C523A"/>
    <w:rsid w:val="002C6F9F"/>
    <w:rsid w:val="002C73B6"/>
    <w:rsid w:val="002C7A5D"/>
    <w:rsid w:val="002D100F"/>
    <w:rsid w:val="002D1660"/>
    <w:rsid w:val="002D172B"/>
    <w:rsid w:val="002D185B"/>
    <w:rsid w:val="002D2188"/>
    <w:rsid w:val="002D4EE7"/>
    <w:rsid w:val="002D799E"/>
    <w:rsid w:val="002D7DA5"/>
    <w:rsid w:val="002E00C9"/>
    <w:rsid w:val="002E1B52"/>
    <w:rsid w:val="002E34EC"/>
    <w:rsid w:val="002E3D22"/>
    <w:rsid w:val="002E4D45"/>
    <w:rsid w:val="002E601B"/>
    <w:rsid w:val="002E63CD"/>
    <w:rsid w:val="002E6E54"/>
    <w:rsid w:val="002E6F9C"/>
    <w:rsid w:val="002E7CBD"/>
    <w:rsid w:val="002E7E91"/>
    <w:rsid w:val="002F12D6"/>
    <w:rsid w:val="002F2661"/>
    <w:rsid w:val="002F3777"/>
    <w:rsid w:val="002F3C5C"/>
    <w:rsid w:val="002F3C65"/>
    <w:rsid w:val="002F716C"/>
    <w:rsid w:val="002F73AF"/>
    <w:rsid w:val="00301C23"/>
    <w:rsid w:val="00302583"/>
    <w:rsid w:val="00302769"/>
    <w:rsid w:val="00302B40"/>
    <w:rsid w:val="00303474"/>
    <w:rsid w:val="003035FC"/>
    <w:rsid w:val="00303B5E"/>
    <w:rsid w:val="0030530D"/>
    <w:rsid w:val="003053A7"/>
    <w:rsid w:val="003053D2"/>
    <w:rsid w:val="003070AF"/>
    <w:rsid w:val="003111FE"/>
    <w:rsid w:val="0031194E"/>
    <w:rsid w:val="00312146"/>
    <w:rsid w:val="0031235D"/>
    <w:rsid w:val="003132F1"/>
    <w:rsid w:val="0031334B"/>
    <w:rsid w:val="00315EFC"/>
    <w:rsid w:val="003166D9"/>
    <w:rsid w:val="0031688A"/>
    <w:rsid w:val="003177C7"/>
    <w:rsid w:val="00320D4C"/>
    <w:rsid w:val="00322293"/>
    <w:rsid w:val="003231EC"/>
    <w:rsid w:val="00324B02"/>
    <w:rsid w:val="0032586D"/>
    <w:rsid w:val="0032751C"/>
    <w:rsid w:val="00330846"/>
    <w:rsid w:val="003316A7"/>
    <w:rsid w:val="00331EB0"/>
    <w:rsid w:val="00332662"/>
    <w:rsid w:val="00332C9F"/>
    <w:rsid w:val="00332EB9"/>
    <w:rsid w:val="0033449F"/>
    <w:rsid w:val="00336BFC"/>
    <w:rsid w:val="003424D6"/>
    <w:rsid w:val="003433E0"/>
    <w:rsid w:val="00343708"/>
    <w:rsid w:val="00344B97"/>
    <w:rsid w:val="0034561C"/>
    <w:rsid w:val="00347A30"/>
    <w:rsid w:val="003511CF"/>
    <w:rsid w:val="0035141C"/>
    <w:rsid w:val="00352FFC"/>
    <w:rsid w:val="003536CD"/>
    <w:rsid w:val="00353965"/>
    <w:rsid w:val="003554E2"/>
    <w:rsid w:val="00355D3B"/>
    <w:rsid w:val="00356EDA"/>
    <w:rsid w:val="00357B13"/>
    <w:rsid w:val="00363B2D"/>
    <w:rsid w:val="0036534C"/>
    <w:rsid w:val="003658F5"/>
    <w:rsid w:val="00366723"/>
    <w:rsid w:val="0037064D"/>
    <w:rsid w:val="003708AD"/>
    <w:rsid w:val="003712F2"/>
    <w:rsid w:val="00371B8E"/>
    <w:rsid w:val="003725E7"/>
    <w:rsid w:val="00373B8E"/>
    <w:rsid w:val="00375B1A"/>
    <w:rsid w:val="00375E20"/>
    <w:rsid w:val="00377081"/>
    <w:rsid w:val="0037790E"/>
    <w:rsid w:val="00377C72"/>
    <w:rsid w:val="00380EF6"/>
    <w:rsid w:val="00382D72"/>
    <w:rsid w:val="00382E5F"/>
    <w:rsid w:val="00383ABE"/>
    <w:rsid w:val="00384ADC"/>
    <w:rsid w:val="00385E61"/>
    <w:rsid w:val="00385F1B"/>
    <w:rsid w:val="00386848"/>
    <w:rsid w:val="0038740B"/>
    <w:rsid w:val="0038798C"/>
    <w:rsid w:val="00387D9E"/>
    <w:rsid w:val="00390B18"/>
    <w:rsid w:val="00392786"/>
    <w:rsid w:val="0039529F"/>
    <w:rsid w:val="00395A77"/>
    <w:rsid w:val="003965F7"/>
    <w:rsid w:val="00396EAC"/>
    <w:rsid w:val="003974DB"/>
    <w:rsid w:val="003A0943"/>
    <w:rsid w:val="003A4B63"/>
    <w:rsid w:val="003A4BC7"/>
    <w:rsid w:val="003A523B"/>
    <w:rsid w:val="003A5782"/>
    <w:rsid w:val="003A5FAB"/>
    <w:rsid w:val="003A64E4"/>
    <w:rsid w:val="003A70B7"/>
    <w:rsid w:val="003B07AD"/>
    <w:rsid w:val="003B135E"/>
    <w:rsid w:val="003B1F91"/>
    <w:rsid w:val="003B4223"/>
    <w:rsid w:val="003B654F"/>
    <w:rsid w:val="003B72C4"/>
    <w:rsid w:val="003C04A4"/>
    <w:rsid w:val="003C106A"/>
    <w:rsid w:val="003C28CA"/>
    <w:rsid w:val="003C4931"/>
    <w:rsid w:val="003C522F"/>
    <w:rsid w:val="003D0584"/>
    <w:rsid w:val="003D164C"/>
    <w:rsid w:val="003D1C8E"/>
    <w:rsid w:val="003D30E8"/>
    <w:rsid w:val="003D465E"/>
    <w:rsid w:val="003D4D12"/>
    <w:rsid w:val="003D5C6B"/>
    <w:rsid w:val="003D7351"/>
    <w:rsid w:val="003D75D7"/>
    <w:rsid w:val="003D77D7"/>
    <w:rsid w:val="003D7B0F"/>
    <w:rsid w:val="003E026F"/>
    <w:rsid w:val="003E0687"/>
    <w:rsid w:val="003E0A32"/>
    <w:rsid w:val="003E1347"/>
    <w:rsid w:val="003E65FA"/>
    <w:rsid w:val="003E6723"/>
    <w:rsid w:val="003E7968"/>
    <w:rsid w:val="003F0165"/>
    <w:rsid w:val="003F2879"/>
    <w:rsid w:val="003F2C69"/>
    <w:rsid w:val="003F2CD8"/>
    <w:rsid w:val="003F2D22"/>
    <w:rsid w:val="003F2EB6"/>
    <w:rsid w:val="003F30B8"/>
    <w:rsid w:val="003F4940"/>
    <w:rsid w:val="003F506F"/>
    <w:rsid w:val="003F6B21"/>
    <w:rsid w:val="003F7210"/>
    <w:rsid w:val="00400CD1"/>
    <w:rsid w:val="004015EF"/>
    <w:rsid w:val="004019EB"/>
    <w:rsid w:val="004029AE"/>
    <w:rsid w:val="00402DD4"/>
    <w:rsid w:val="004036C1"/>
    <w:rsid w:val="004037C4"/>
    <w:rsid w:val="0040416E"/>
    <w:rsid w:val="00404C4A"/>
    <w:rsid w:val="004078F1"/>
    <w:rsid w:val="00407E72"/>
    <w:rsid w:val="004154D3"/>
    <w:rsid w:val="00415C3F"/>
    <w:rsid w:val="00416266"/>
    <w:rsid w:val="00417206"/>
    <w:rsid w:val="00417CEA"/>
    <w:rsid w:val="00417FF5"/>
    <w:rsid w:val="004217E1"/>
    <w:rsid w:val="00421D6E"/>
    <w:rsid w:val="004223BE"/>
    <w:rsid w:val="004236B0"/>
    <w:rsid w:val="004243CD"/>
    <w:rsid w:val="00424E0C"/>
    <w:rsid w:val="00425D89"/>
    <w:rsid w:val="00426A2D"/>
    <w:rsid w:val="004278F6"/>
    <w:rsid w:val="004302E3"/>
    <w:rsid w:val="004307F1"/>
    <w:rsid w:val="00432112"/>
    <w:rsid w:val="0043490D"/>
    <w:rsid w:val="00435713"/>
    <w:rsid w:val="004359DB"/>
    <w:rsid w:val="004368EB"/>
    <w:rsid w:val="00436D54"/>
    <w:rsid w:val="00440FF1"/>
    <w:rsid w:val="00443809"/>
    <w:rsid w:val="00444BB1"/>
    <w:rsid w:val="00447A1D"/>
    <w:rsid w:val="00447DCB"/>
    <w:rsid w:val="00447EE3"/>
    <w:rsid w:val="00453328"/>
    <w:rsid w:val="00453393"/>
    <w:rsid w:val="00457DCF"/>
    <w:rsid w:val="00460E70"/>
    <w:rsid w:val="004610F2"/>
    <w:rsid w:val="00462A75"/>
    <w:rsid w:val="00462FDB"/>
    <w:rsid w:val="004650A6"/>
    <w:rsid w:val="00470803"/>
    <w:rsid w:val="0047109A"/>
    <w:rsid w:val="00471856"/>
    <w:rsid w:val="00473807"/>
    <w:rsid w:val="004757D7"/>
    <w:rsid w:val="0048030B"/>
    <w:rsid w:val="004810E3"/>
    <w:rsid w:val="00482A44"/>
    <w:rsid w:val="00482CB4"/>
    <w:rsid w:val="00485F9D"/>
    <w:rsid w:val="00486EDF"/>
    <w:rsid w:val="0048769C"/>
    <w:rsid w:val="00487C7F"/>
    <w:rsid w:val="00492065"/>
    <w:rsid w:val="00492154"/>
    <w:rsid w:val="00493072"/>
    <w:rsid w:val="00493BAD"/>
    <w:rsid w:val="00494263"/>
    <w:rsid w:val="00494C2C"/>
    <w:rsid w:val="004954C8"/>
    <w:rsid w:val="004958C0"/>
    <w:rsid w:val="00497396"/>
    <w:rsid w:val="00497D38"/>
    <w:rsid w:val="004A02ED"/>
    <w:rsid w:val="004A0CB2"/>
    <w:rsid w:val="004A0FE0"/>
    <w:rsid w:val="004A1188"/>
    <w:rsid w:val="004A12FF"/>
    <w:rsid w:val="004A1E83"/>
    <w:rsid w:val="004A2FF1"/>
    <w:rsid w:val="004A3F25"/>
    <w:rsid w:val="004A6632"/>
    <w:rsid w:val="004A6DCB"/>
    <w:rsid w:val="004A7EB4"/>
    <w:rsid w:val="004B1386"/>
    <w:rsid w:val="004B2F2E"/>
    <w:rsid w:val="004B359A"/>
    <w:rsid w:val="004B45F5"/>
    <w:rsid w:val="004B4D06"/>
    <w:rsid w:val="004B69A2"/>
    <w:rsid w:val="004B7CF8"/>
    <w:rsid w:val="004C0877"/>
    <w:rsid w:val="004C10DF"/>
    <w:rsid w:val="004C1AFA"/>
    <w:rsid w:val="004C212C"/>
    <w:rsid w:val="004C261D"/>
    <w:rsid w:val="004C3EF2"/>
    <w:rsid w:val="004C405B"/>
    <w:rsid w:val="004C56EC"/>
    <w:rsid w:val="004C5D66"/>
    <w:rsid w:val="004C684A"/>
    <w:rsid w:val="004D0E55"/>
    <w:rsid w:val="004D48DA"/>
    <w:rsid w:val="004D49FC"/>
    <w:rsid w:val="004D5831"/>
    <w:rsid w:val="004D5AEC"/>
    <w:rsid w:val="004E02AC"/>
    <w:rsid w:val="004E0BC6"/>
    <w:rsid w:val="004E1B9F"/>
    <w:rsid w:val="004E338A"/>
    <w:rsid w:val="004E34A7"/>
    <w:rsid w:val="004E3AB4"/>
    <w:rsid w:val="004E4B9D"/>
    <w:rsid w:val="004E621B"/>
    <w:rsid w:val="004E6D94"/>
    <w:rsid w:val="004F0574"/>
    <w:rsid w:val="004F19B6"/>
    <w:rsid w:val="004F1CEE"/>
    <w:rsid w:val="004F253B"/>
    <w:rsid w:val="004F274B"/>
    <w:rsid w:val="004F2F93"/>
    <w:rsid w:val="004F3376"/>
    <w:rsid w:val="004F42E8"/>
    <w:rsid w:val="004F484C"/>
    <w:rsid w:val="004F67EF"/>
    <w:rsid w:val="004F6893"/>
    <w:rsid w:val="004F6B0C"/>
    <w:rsid w:val="00500217"/>
    <w:rsid w:val="00500822"/>
    <w:rsid w:val="00500CF8"/>
    <w:rsid w:val="0050128E"/>
    <w:rsid w:val="00502112"/>
    <w:rsid w:val="00502D8A"/>
    <w:rsid w:val="00503663"/>
    <w:rsid w:val="005044DC"/>
    <w:rsid w:val="005046BA"/>
    <w:rsid w:val="00504BC6"/>
    <w:rsid w:val="005059F8"/>
    <w:rsid w:val="0050665A"/>
    <w:rsid w:val="00511A76"/>
    <w:rsid w:val="00512680"/>
    <w:rsid w:val="00512682"/>
    <w:rsid w:val="00512E3D"/>
    <w:rsid w:val="00513C42"/>
    <w:rsid w:val="00513C6A"/>
    <w:rsid w:val="005145C5"/>
    <w:rsid w:val="00515345"/>
    <w:rsid w:val="005160A1"/>
    <w:rsid w:val="00517322"/>
    <w:rsid w:val="00520C35"/>
    <w:rsid w:val="00521A08"/>
    <w:rsid w:val="00522DCE"/>
    <w:rsid w:val="00524E42"/>
    <w:rsid w:val="00526F0B"/>
    <w:rsid w:val="005277D2"/>
    <w:rsid w:val="0053073F"/>
    <w:rsid w:val="00530C9B"/>
    <w:rsid w:val="00532F31"/>
    <w:rsid w:val="00534958"/>
    <w:rsid w:val="00535873"/>
    <w:rsid w:val="005359F5"/>
    <w:rsid w:val="00535FA1"/>
    <w:rsid w:val="00540D9F"/>
    <w:rsid w:val="00540E8F"/>
    <w:rsid w:val="00541C25"/>
    <w:rsid w:val="00541E19"/>
    <w:rsid w:val="005466C9"/>
    <w:rsid w:val="00551899"/>
    <w:rsid w:val="00552694"/>
    <w:rsid w:val="00553AE7"/>
    <w:rsid w:val="0055460C"/>
    <w:rsid w:val="00555C5F"/>
    <w:rsid w:val="005566C8"/>
    <w:rsid w:val="00560A7B"/>
    <w:rsid w:val="00560E6B"/>
    <w:rsid w:val="00561CF8"/>
    <w:rsid w:val="00562FFB"/>
    <w:rsid w:val="00564226"/>
    <w:rsid w:val="00566F36"/>
    <w:rsid w:val="005710E5"/>
    <w:rsid w:val="00572FB3"/>
    <w:rsid w:val="00574C68"/>
    <w:rsid w:val="00575756"/>
    <w:rsid w:val="005768D1"/>
    <w:rsid w:val="00577367"/>
    <w:rsid w:val="00580251"/>
    <w:rsid w:val="00580F9A"/>
    <w:rsid w:val="00581321"/>
    <w:rsid w:val="005817A4"/>
    <w:rsid w:val="00583383"/>
    <w:rsid w:val="00584AD8"/>
    <w:rsid w:val="00584DE5"/>
    <w:rsid w:val="00586814"/>
    <w:rsid w:val="00587A0A"/>
    <w:rsid w:val="00590639"/>
    <w:rsid w:val="0059131B"/>
    <w:rsid w:val="00591825"/>
    <w:rsid w:val="00593971"/>
    <w:rsid w:val="0059461A"/>
    <w:rsid w:val="00594E65"/>
    <w:rsid w:val="005952BD"/>
    <w:rsid w:val="00595B0C"/>
    <w:rsid w:val="005968F7"/>
    <w:rsid w:val="00597272"/>
    <w:rsid w:val="005A07A5"/>
    <w:rsid w:val="005A1A39"/>
    <w:rsid w:val="005A1E7A"/>
    <w:rsid w:val="005A23C8"/>
    <w:rsid w:val="005A23E3"/>
    <w:rsid w:val="005A23F0"/>
    <w:rsid w:val="005A5713"/>
    <w:rsid w:val="005A5795"/>
    <w:rsid w:val="005A61C3"/>
    <w:rsid w:val="005A6DC0"/>
    <w:rsid w:val="005B0995"/>
    <w:rsid w:val="005B195E"/>
    <w:rsid w:val="005B27D0"/>
    <w:rsid w:val="005B3421"/>
    <w:rsid w:val="005B3D00"/>
    <w:rsid w:val="005B49BB"/>
    <w:rsid w:val="005B50A1"/>
    <w:rsid w:val="005B727C"/>
    <w:rsid w:val="005B7EC1"/>
    <w:rsid w:val="005C01F5"/>
    <w:rsid w:val="005C0AFF"/>
    <w:rsid w:val="005C221C"/>
    <w:rsid w:val="005C2712"/>
    <w:rsid w:val="005C292A"/>
    <w:rsid w:val="005C2970"/>
    <w:rsid w:val="005C3A9B"/>
    <w:rsid w:val="005C4C24"/>
    <w:rsid w:val="005C5F74"/>
    <w:rsid w:val="005C6CAD"/>
    <w:rsid w:val="005D0655"/>
    <w:rsid w:val="005D0951"/>
    <w:rsid w:val="005D1740"/>
    <w:rsid w:val="005D2172"/>
    <w:rsid w:val="005D4153"/>
    <w:rsid w:val="005D4965"/>
    <w:rsid w:val="005D621A"/>
    <w:rsid w:val="005D721F"/>
    <w:rsid w:val="005D7873"/>
    <w:rsid w:val="005D7C66"/>
    <w:rsid w:val="005D7F18"/>
    <w:rsid w:val="005E01C9"/>
    <w:rsid w:val="005E1186"/>
    <w:rsid w:val="005E17D1"/>
    <w:rsid w:val="005E1D8E"/>
    <w:rsid w:val="005E2BB4"/>
    <w:rsid w:val="005E383C"/>
    <w:rsid w:val="005E457A"/>
    <w:rsid w:val="005E4A05"/>
    <w:rsid w:val="005E4CBC"/>
    <w:rsid w:val="005E6889"/>
    <w:rsid w:val="005E7063"/>
    <w:rsid w:val="005E793D"/>
    <w:rsid w:val="005E7E47"/>
    <w:rsid w:val="005F0084"/>
    <w:rsid w:val="005F0C82"/>
    <w:rsid w:val="005F1BFA"/>
    <w:rsid w:val="005F1D72"/>
    <w:rsid w:val="005F209C"/>
    <w:rsid w:val="005F2C41"/>
    <w:rsid w:val="005F5837"/>
    <w:rsid w:val="005F6311"/>
    <w:rsid w:val="005F64C0"/>
    <w:rsid w:val="00600ECA"/>
    <w:rsid w:val="006015BC"/>
    <w:rsid w:val="006027A4"/>
    <w:rsid w:val="0060394D"/>
    <w:rsid w:val="00604772"/>
    <w:rsid w:val="00610ED6"/>
    <w:rsid w:val="00612697"/>
    <w:rsid w:val="00613B00"/>
    <w:rsid w:val="00614CD7"/>
    <w:rsid w:val="00614E6C"/>
    <w:rsid w:val="006172F2"/>
    <w:rsid w:val="00620079"/>
    <w:rsid w:val="0062165C"/>
    <w:rsid w:val="00622328"/>
    <w:rsid w:val="00622372"/>
    <w:rsid w:val="0062247B"/>
    <w:rsid w:val="0062369F"/>
    <w:rsid w:val="00624443"/>
    <w:rsid w:val="006259FF"/>
    <w:rsid w:val="0063066C"/>
    <w:rsid w:val="006339B6"/>
    <w:rsid w:val="00633E47"/>
    <w:rsid w:val="00634718"/>
    <w:rsid w:val="006355A1"/>
    <w:rsid w:val="006361BC"/>
    <w:rsid w:val="00637A17"/>
    <w:rsid w:val="00640458"/>
    <w:rsid w:val="0064075F"/>
    <w:rsid w:val="00640EAC"/>
    <w:rsid w:val="006420D3"/>
    <w:rsid w:val="0064242B"/>
    <w:rsid w:val="006429ED"/>
    <w:rsid w:val="006449CB"/>
    <w:rsid w:val="00647055"/>
    <w:rsid w:val="00650252"/>
    <w:rsid w:val="00651288"/>
    <w:rsid w:val="00651E41"/>
    <w:rsid w:val="00652F17"/>
    <w:rsid w:val="006544FA"/>
    <w:rsid w:val="006559C9"/>
    <w:rsid w:val="00656456"/>
    <w:rsid w:val="006567E0"/>
    <w:rsid w:val="006578F0"/>
    <w:rsid w:val="006607C6"/>
    <w:rsid w:val="00661722"/>
    <w:rsid w:val="006619DC"/>
    <w:rsid w:val="00662E9B"/>
    <w:rsid w:val="006643DD"/>
    <w:rsid w:val="006651D0"/>
    <w:rsid w:val="00666E0E"/>
    <w:rsid w:val="00667AF2"/>
    <w:rsid w:val="00671060"/>
    <w:rsid w:val="00673A61"/>
    <w:rsid w:val="006775B6"/>
    <w:rsid w:val="006775C0"/>
    <w:rsid w:val="006810AC"/>
    <w:rsid w:val="0068258F"/>
    <w:rsid w:val="00682F45"/>
    <w:rsid w:val="00682FCB"/>
    <w:rsid w:val="00683398"/>
    <w:rsid w:val="00684395"/>
    <w:rsid w:val="00684A5F"/>
    <w:rsid w:val="00684C30"/>
    <w:rsid w:val="00685806"/>
    <w:rsid w:val="00685AD3"/>
    <w:rsid w:val="00690790"/>
    <w:rsid w:val="006917BE"/>
    <w:rsid w:val="00692D07"/>
    <w:rsid w:val="006938D6"/>
    <w:rsid w:val="0069482B"/>
    <w:rsid w:val="00695E80"/>
    <w:rsid w:val="00696220"/>
    <w:rsid w:val="006967C0"/>
    <w:rsid w:val="0069732E"/>
    <w:rsid w:val="0069796B"/>
    <w:rsid w:val="00697A0F"/>
    <w:rsid w:val="00697FB6"/>
    <w:rsid w:val="006A3BE7"/>
    <w:rsid w:val="006A4A56"/>
    <w:rsid w:val="006A4A5C"/>
    <w:rsid w:val="006A56FD"/>
    <w:rsid w:val="006A658B"/>
    <w:rsid w:val="006A6AAA"/>
    <w:rsid w:val="006B1AA7"/>
    <w:rsid w:val="006B2FF6"/>
    <w:rsid w:val="006B3BE6"/>
    <w:rsid w:val="006B40CD"/>
    <w:rsid w:val="006B42C1"/>
    <w:rsid w:val="006B77EB"/>
    <w:rsid w:val="006C0F5E"/>
    <w:rsid w:val="006C494D"/>
    <w:rsid w:val="006C50A8"/>
    <w:rsid w:val="006C6EA7"/>
    <w:rsid w:val="006D124D"/>
    <w:rsid w:val="006D1B35"/>
    <w:rsid w:val="006D42F4"/>
    <w:rsid w:val="006D439C"/>
    <w:rsid w:val="006D44C9"/>
    <w:rsid w:val="006D4F07"/>
    <w:rsid w:val="006D5DC7"/>
    <w:rsid w:val="006D6673"/>
    <w:rsid w:val="006D6E87"/>
    <w:rsid w:val="006E07EB"/>
    <w:rsid w:val="006E084D"/>
    <w:rsid w:val="006E101B"/>
    <w:rsid w:val="006E1A8B"/>
    <w:rsid w:val="006E26F8"/>
    <w:rsid w:val="006E2D00"/>
    <w:rsid w:val="006E39E7"/>
    <w:rsid w:val="006E40F2"/>
    <w:rsid w:val="006E44DE"/>
    <w:rsid w:val="006E46F1"/>
    <w:rsid w:val="006E54FE"/>
    <w:rsid w:val="006E5930"/>
    <w:rsid w:val="006E64D3"/>
    <w:rsid w:val="006E72CD"/>
    <w:rsid w:val="006F06B2"/>
    <w:rsid w:val="006F105D"/>
    <w:rsid w:val="006F29E9"/>
    <w:rsid w:val="006F343E"/>
    <w:rsid w:val="006F3A12"/>
    <w:rsid w:val="006F4795"/>
    <w:rsid w:val="006F5F48"/>
    <w:rsid w:val="006F69FA"/>
    <w:rsid w:val="006F7040"/>
    <w:rsid w:val="006F7D68"/>
    <w:rsid w:val="007033C3"/>
    <w:rsid w:val="0070351C"/>
    <w:rsid w:val="00704ADE"/>
    <w:rsid w:val="0070593A"/>
    <w:rsid w:val="00705E60"/>
    <w:rsid w:val="0070628F"/>
    <w:rsid w:val="007067D9"/>
    <w:rsid w:val="00706F2A"/>
    <w:rsid w:val="007072BA"/>
    <w:rsid w:val="0070778A"/>
    <w:rsid w:val="007104A5"/>
    <w:rsid w:val="007124F2"/>
    <w:rsid w:val="00713FE4"/>
    <w:rsid w:val="0071742E"/>
    <w:rsid w:val="0071757D"/>
    <w:rsid w:val="00717BD2"/>
    <w:rsid w:val="00721129"/>
    <w:rsid w:val="00721AF0"/>
    <w:rsid w:val="0072214D"/>
    <w:rsid w:val="007221D9"/>
    <w:rsid w:val="007229D6"/>
    <w:rsid w:val="00722B8E"/>
    <w:rsid w:val="00722E35"/>
    <w:rsid w:val="007269B6"/>
    <w:rsid w:val="00726F4C"/>
    <w:rsid w:val="00730F47"/>
    <w:rsid w:val="00732B1F"/>
    <w:rsid w:val="007343F4"/>
    <w:rsid w:val="00736157"/>
    <w:rsid w:val="00737A4C"/>
    <w:rsid w:val="00740C09"/>
    <w:rsid w:val="0074139F"/>
    <w:rsid w:val="0074222F"/>
    <w:rsid w:val="007428AB"/>
    <w:rsid w:val="00745308"/>
    <w:rsid w:val="00746ECB"/>
    <w:rsid w:val="00750306"/>
    <w:rsid w:val="007523DA"/>
    <w:rsid w:val="00752A51"/>
    <w:rsid w:val="007536DF"/>
    <w:rsid w:val="00753BE9"/>
    <w:rsid w:val="00754475"/>
    <w:rsid w:val="00754B2C"/>
    <w:rsid w:val="00754C3D"/>
    <w:rsid w:val="007554C1"/>
    <w:rsid w:val="007565C7"/>
    <w:rsid w:val="00756D43"/>
    <w:rsid w:val="00757A66"/>
    <w:rsid w:val="00760380"/>
    <w:rsid w:val="007603E8"/>
    <w:rsid w:val="00760B9A"/>
    <w:rsid w:val="00760CA6"/>
    <w:rsid w:val="00761476"/>
    <w:rsid w:val="00763DDB"/>
    <w:rsid w:val="00764659"/>
    <w:rsid w:val="007662BD"/>
    <w:rsid w:val="00767A2A"/>
    <w:rsid w:val="00767DAD"/>
    <w:rsid w:val="00770C4B"/>
    <w:rsid w:val="007730D0"/>
    <w:rsid w:val="007743C9"/>
    <w:rsid w:val="0077484C"/>
    <w:rsid w:val="007757DA"/>
    <w:rsid w:val="007761C7"/>
    <w:rsid w:val="0077650D"/>
    <w:rsid w:val="00776565"/>
    <w:rsid w:val="00777C02"/>
    <w:rsid w:val="00781694"/>
    <w:rsid w:val="00781AE1"/>
    <w:rsid w:val="00781F4F"/>
    <w:rsid w:val="00782FDC"/>
    <w:rsid w:val="00783791"/>
    <w:rsid w:val="0078449F"/>
    <w:rsid w:val="00785226"/>
    <w:rsid w:val="00786AE6"/>
    <w:rsid w:val="007876AC"/>
    <w:rsid w:val="007923EA"/>
    <w:rsid w:val="00793A1A"/>
    <w:rsid w:val="00794A7D"/>
    <w:rsid w:val="00795528"/>
    <w:rsid w:val="0079715D"/>
    <w:rsid w:val="00797202"/>
    <w:rsid w:val="007976D9"/>
    <w:rsid w:val="00797E7D"/>
    <w:rsid w:val="007A0DEC"/>
    <w:rsid w:val="007A1253"/>
    <w:rsid w:val="007A1C4E"/>
    <w:rsid w:val="007A354E"/>
    <w:rsid w:val="007A4DB3"/>
    <w:rsid w:val="007A5562"/>
    <w:rsid w:val="007A59AE"/>
    <w:rsid w:val="007A650A"/>
    <w:rsid w:val="007A67BE"/>
    <w:rsid w:val="007A6872"/>
    <w:rsid w:val="007A690C"/>
    <w:rsid w:val="007A78EC"/>
    <w:rsid w:val="007B0703"/>
    <w:rsid w:val="007B1992"/>
    <w:rsid w:val="007B19AA"/>
    <w:rsid w:val="007B2013"/>
    <w:rsid w:val="007B3402"/>
    <w:rsid w:val="007B39AF"/>
    <w:rsid w:val="007B5DEB"/>
    <w:rsid w:val="007B601A"/>
    <w:rsid w:val="007B7DE6"/>
    <w:rsid w:val="007C03C4"/>
    <w:rsid w:val="007C0495"/>
    <w:rsid w:val="007C440A"/>
    <w:rsid w:val="007C45E6"/>
    <w:rsid w:val="007C4B00"/>
    <w:rsid w:val="007C58E8"/>
    <w:rsid w:val="007D0A62"/>
    <w:rsid w:val="007D1716"/>
    <w:rsid w:val="007D2361"/>
    <w:rsid w:val="007D288A"/>
    <w:rsid w:val="007D2BEF"/>
    <w:rsid w:val="007D305F"/>
    <w:rsid w:val="007D347F"/>
    <w:rsid w:val="007D43B4"/>
    <w:rsid w:val="007D4F62"/>
    <w:rsid w:val="007D6022"/>
    <w:rsid w:val="007D64F4"/>
    <w:rsid w:val="007D70FD"/>
    <w:rsid w:val="007E1BDC"/>
    <w:rsid w:val="007E2238"/>
    <w:rsid w:val="007E608F"/>
    <w:rsid w:val="007E65CA"/>
    <w:rsid w:val="007F0BCE"/>
    <w:rsid w:val="007F108C"/>
    <w:rsid w:val="007F20F9"/>
    <w:rsid w:val="007F3493"/>
    <w:rsid w:val="007F38EB"/>
    <w:rsid w:val="007F4D08"/>
    <w:rsid w:val="007F74E7"/>
    <w:rsid w:val="0080048A"/>
    <w:rsid w:val="00800C0D"/>
    <w:rsid w:val="00800D0A"/>
    <w:rsid w:val="0080159F"/>
    <w:rsid w:val="0080209B"/>
    <w:rsid w:val="0080211C"/>
    <w:rsid w:val="00802518"/>
    <w:rsid w:val="00802756"/>
    <w:rsid w:val="0080317E"/>
    <w:rsid w:val="00803B0E"/>
    <w:rsid w:val="00803DA2"/>
    <w:rsid w:val="00804E1E"/>
    <w:rsid w:val="0080580E"/>
    <w:rsid w:val="00806B00"/>
    <w:rsid w:val="00806B9A"/>
    <w:rsid w:val="00810FFA"/>
    <w:rsid w:val="00812A14"/>
    <w:rsid w:val="008138AE"/>
    <w:rsid w:val="008140F7"/>
    <w:rsid w:val="00815AF6"/>
    <w:rsid w:val="00815EC5"/>
    <w:rsid w:val="008165DC"/>
    <w:rsid w:val="008168FE"/>
    <w:rsid w:val="00820E65"/>
    <w:rsid w:val="00820F5A"/>
    <w:rsid w:val="00821E6B"/>
    <w:rsid w:val="008227C3"/>
    <w:rsid w:val="008251E6"/>
    <w:rsid w:val="00825CF9"/>
    <w:rsid w:val="0083173D"/>
    <w:rsid w:val="00833904"/>
    <w:rsid w:val="00833F56"/>
    <w:rsid w:val="008368D9"/>
    <w:rsid w:val="00837E75"/>
    <w:rsid w:val="008417A0"/>
    <w:rsid w:val="00841BCF"/>
    <w:rsid w:val="00842248"/>
    <w:rsid w:val="008424C6"/>
    <w:rsid w:val="00842BC3"/>
    <w:rsid w:val="008432CC"/>
    <w:rsid w:val="008444DB"/>
    <w:rsid w:val="00844BC2"/>
    <w:rsid w:val="00844EDF"/>
    <w:rsid w:val="0084520C"/>
    <w:rsid w:val="008464E5"/>
    <w:rsid w:val="00847082"/>
    <w:rsid w:val="0085178C"/>
    <w:rsid w:val="00851A85"/>
    <w:rsid w:val="00852502"/>
    <w:rsid w:val="0085670E"/>
    <w:rsid w:val="00857FCD"/>
    <w:rsid w:val="00860B0B"/>
    <w:rsid w:val="0086266B"/>
    <w:rsid w:val="0086375B"/>
    <w:rsid w:val="00864469"/>
    <w:rsid w:val="00865779"/>
    <w:rsid w:val="00870055"/>
    <w:rsid w:val="008700A0"/>
    <w:rsid w:val="00870754"/>
    <w:rsid w:val="00870803"/>
    <w:rsid w:val="00870E90"/>
    <w:rsid w:val="00876654"/>
    <w:rsid w:val="00876B67"/>
    <w:rsid w:val="00876E74"/>
    <w:rsid w:val="00881154"/>
    <w:rsid w:val="008814E6"/>
    <w:rsid w:val="00881D54"/>
    <w:rsid w:val="0088239A"/>
    <w:rsid w:val="008834DF"/>
    <w:rsid w:val="00884C9F"/>
    <w:rsid w:val="008855D2"/>
    <w:rsid w:val="0088605E"/>
    <w:rsid w:val="0088607D"/>
    <w:rsid w:val="00886E5D"/>
    <w:rsid w:val="008874A1"/>
    <w:rsid w:val="0089097F"/>
    <w:rsid w:val="008909B4"/>
    <w:rsid w:val="00890FA7"/>
    <w:rsid w:val="00893467"/>
    <w:rsid w:val="0089462C"/>
    <w:rsid w:val="00896F01"/>
    <w:rsid w:val="0089760E"/>
    <w:rsid w:val="008A0B11"/>
    <w:rsid w:val="008A146F"/>
    <w:rsid w:val="008A2991"/>
    <w:rsid w:val="008A3F3D"/>
    <w:rsid w:val="008A62C7"/>
    <w:rsid w:val="008A7177"/>
    <w:rsid w:val="008A7512"/>
    <w:rsid w:val="008A7907"/>
    <w:rsid w:val="008B00AE"/>
    <w:rsid w:val="008B067A"/>
    <w:rsid w:val="008B10F1"/>
    <w:rsid w:val="008B1D66"/>
    <w:rsid w:val="008B3436"/>
    <w:rsid w:val="008B44F4"/>
    <w:rsid w:val="008B4F97"/>
    <w:rsid w:val="008B5F52"/>
    <w:rsid w:val="008B6964"/>
    <w:rsid w:val="008C16A7"/>
    <w:rsid w:val="008C42B0"/>
    <w:rsid w:val="008C4926"/>
    <w:rsid w:val="008C700C"/>
    <w:rsid w:val="008D075C"/>
    <w:rsid w:val="008D0BFC"/>
    <w:rsid w:val="008D1425"/>
    <w:rsid w:val="008D1D88"/>
    <w:rsid w:val="008D1FC2"/>
    <w:rsid w:val="008D1FF9"/>
    <w:rsid w:val="008D314B"/>
    <w:rsid w:val="008D4DF3"/>
    <w:rsid w:val="008D50BC"/>
    <w:rsid w:val="008D5CA1"/>
    <w:rsid w:val="008D6E3D"/>
    <w:rsid w:val="008D76AD"/>
    <w:rsid w:val="008E067E"/>
    <w:rsid w:val="008E252E"/>
    <w:rsid w:val="008E397D"/>
    <w:rsid w:val="008E4288"/>
    <w:rsid w:val="008E4819"/>
    <w:rsid w:val="008E66A6"/>
    <w:rsid w:val="008E6AEF"/>
    <w:rsid w:val="008E7424"/>
    <w:rsid w:val="008E75F0"/>
    <w:rsid w:val="008F00F6"/>
    <w:rsid w:val="008F0A61"/>
    <w:rsid w:val="008F10C7"/>
    <w:rsid w:val="008F1272"/>
    <w:rsid w:val="008F1D92"/>
    <w:rsid w:val="008F315F"/>
    <w:rsid w:val="008F3F30"/>
    <w:rsid w:val="008F449F"/>
    <w:rsid w:val="008F534F"/>
    <w:rsid w:val="008F5DB6"/>
    <w:rsid w:val="008F77CA"/>
    <w:rsid w:val="008F7E2A"/>
    <w:rsid w:val="00900EAA"/>
    <w:rsid w:val="009024DB"/>
    <w:rsid w:val="0090391D"/>
    <w:rsid w:val="00904358"/>
    <w:rsid w:val="00905071"/>
    <w:rsid w:val="009056EC"/>
    <w:rsid w:val="00905F08"/>
    <w:rsid w:val="00906577"/>
    <w:rsid w:val="009077AF"/>
    <w:rsid w:val="009103B3"/>
    <w:rsid w:val="00910BB9"/>
    <w:rsid w:val="00910BD9"/>
    <w:rsid w:val="009115A8"/>
    <w:rsid w:val="00911F20"/>
    <w:rsid w:val="0091423F"/>
    <w:rsid w:val="0091459C"/>
    <w:rsid w:val="0091599A"/>
    <w:rsid w:val="00916E53"/>
    <w:rsid w:val="00921867"/>
    <w:rsid w:val="009220B7"/>
    <w:rsid w:val="00923B4F"/>
    <w:rsid w:val="00923C6E"/>
    <w:rsid w:val="0092507D"/>
    <w:rsid w:val="009253F3"/>
    <w:rsid w:val="00925B9B"/>
    <w:rsid w:val="00926143"/>
    <w:rsid w:val="00926C74"/>
    <w:rsid w:val="009308B4"/>
    <w:rsid w:val="009310C9"/>
    <w:rsid w:val="009311C5"/>
    <w:rsid w:val="00931802"/>
    <w:rsid w:val="00932743"/>
    <w:rsid w:val="00932BFD"/>
    <w:rsid w:val="00933C90"/>
    <w:rsid w:val="00934518"/>
    <w:rsid w:val="00935AAC"/>
    <w:rsid w:val="00940529"/>
    <w:rsid w:val="0094087E"/>
    <w:rsid w:val="00940DFD"/>
    <w:rsid w:val="0094251D"/>
    <w:rsid w:val="00944BA8"/>
    <w:rsid w:val="00945458"/>
    <w:rsid w:val="009467A3"/>
    <w:rsid w:val="009505C1"/>
    <w:rsid w:val="00952BD5"/>
    <w:rsid w:val="00956F6D"/>
    <w:rsid w:val="0096055F"/>
    <w:rsid w:val="00961CD3"/>
    <w:rsid w:val="0096560E"/>
    <w:rsid w:val="00966783"/>
    <w:rsid w:val="00967C85"/>
    <w:rsid w:val="00970C25"/>
    <w:rsid w:val="00970C26"/>
    <w:rsid w:val="0097126D"/>
    <w:rsid w:val="009714A4"/>
    <w:rsid w:val="009735D6"/>
    <w:rsid w:val="00975EA1"/>
    <w:rsid w:val="009777C6"/>
    <w:rsid w:val="009777F8"/>
    <w:rsid w:val="00977B6C"/>
    <w:rsid w:val="00980055"/>
    <w:rsid w:val="00980648"/>
    <w:rsid w:val="00981B29"/>
    <w:rsid w:val="00982627"/>
    <w:rsid w:val="00982B84"/>
    <w:rsid w:val="00984F96"/>
    <w:rsid w:val="0098705A"/>
    <w:rsid w:val="009874A8"/>
    <w:rsid w:val="009879B8"/>
    <w:rsid w:val="009908D4"/>
    <w:rsid w:val="00990B8B"/>
    <w:rsid w:val="00990C44"/>
    <w:rsid w:val="00990EE2"/>
    <w:rsid w:val="00991CB2"/>
    <w:rsid w:val="00991CCE"/>
    <w:rsid w:val="009928AF"/>
    <w:rsid w:val="00992AC5"/>
    <w:rsid w:val="0099424B"/>
    <w:rsid w:val="00994455"/>
    <w:rsid w:val="009944EB"/>
    <w:rsid w:val="00994A11"/>
    <w:rsid w:val="00995E92"/>
    <w:rsid w:val="00996435"/>
    <w:rsid w:val="009A0AAD"/>
    <w:rsid w:val="009A1180"/>
    <w:rsid w:val="009A18AF"/>
    <w:rsid w:val="009A1962"/>
    <w:rsid w:val="009A1CA0"/>
    <w:rsid w:val="009A4B05"/>
    <w:rsid w:val="009A4CE0"/>
    <w:rsid w:val="009A4D66"/>
    <w:rsid w:val="009A50A8"/>
    <w:rsid w:val="009A7F6F"/>
    <w:rsid w:val="009B1500"/>
    <w:rsid w:val="009B2B87"/>
    <w:rsid w:val="009B2E02"/>
    <w:rsid w:val="009B3682"/>
    <w:rsid w:val="009B36FC"/>
    <w:rsid w:val="009B5250"/>
    <w:rsid w:val="009B52A0"/>
    <w:rsid w:val="009B6914"/>
    <w:rsid w:val="009B7063"/>
    <w:rsid w:val="009B7EE0"/>
    <w:rsid w:val="009C0BFD"/>
    <w:rsid w:val="009C2B16"/>
    <w:rsid w:val="009C2B92"/>
    <w:rsid w:val="009C4511"/>
    <w:rsid w:val="009C461D"/>
    <w:rsid w:val="009C6754"/>
    <w:rsid w:val="009C7F19"/>
    <w:rsid w:val="009D12A2"/>
    <w:rsid w:val="009D4E88"/>
    <w:rsid w:val="009D5CAF"/>
    <w:rsid w:val="009D68F6"/>
    <w:rsid w:val="009E18B3"/>
    <w:rsid w:val="009E24C7"/>
    <w:rsid w:val="009E2ACD"/>
    <w:rsid w:val="009E5E08"/>
    <w:rsid w:val="009E5F03"/>
    <w:rsid w:val="009F0C96"/>
    <w:rsid w:val="009F234B"/>
    <w:rsid w:val="009F2E53"/>
    <w:rsid w:val="009F3416"/>
    <w:rsid w:val="009F497E"/>
    <w:rsid w:val="009F5A98"/>
    <w:rsid w:val="009F7800"/>
    <w:rsid w:val="00A00DE3"/>
    <w:rsid w:val="00A01567"/>
    <w:rsid w:val="00A01D51"/>
    <w:rsid w:val="00A02627"/>
    <w:rsid w:val="00A03C5B"/>
    <w:rsid w:val="00A03D54"/>
    <w:rsid w:val="00A040AF"/>
    <w:rsid w:val="00A06B18"/>
    <w:rsid w:val="00A10673"/>
    <w:rsid w:val="00A11351"/>
    <w:rsid w:val="00A115A3"/>
    <w:rsid w:val="00A121FB"/>
    <w:rsid w:val="00A133D3"/>
    <w:rsid w:val="00A14A1B"/>
    <w:rsid w:val="00A2066D"/>
    <w:rsid w:val="00A20CDD"/>
    <w:rsid w:val="00A20DFB"/>
    <w:rsid w:val="00A21A29"/>
    <w:rsid w:val="00A226F6"/>
    <w:rsid w:val="00A22D3A"/>
    <w:rsid w:val="00A24D08"/>
    <w:rsid w:val="00A25105"/>
    <w:rsid w:val="00A26D45"/>
    <w:rsid w:val="00A31FB4"/>
    <w:rsid w:val="00A346D1"/>
    <w:rsid w:val="00A346FE"/>
    <w:rsid w:val="00A36B98"/>
    <w:rsid w:val="00A36DAB"/>
    <w:rsid w:val="00A40395"/>
    <w:rsid w:val="00A4180E"/>
    <w:rsid w:val="00A428D5"/>
    <w:rsid w:val="00A42AC5"/>
    <w:rsid w:val="00A4488F"/>
    <w:rsid w:val="00A45E0D"/>
    <w:rsid w:val="00A4681E"/>
    <w:rsid w:val="00A46B7C"/>
    <w:rsid w:val="00A478BF"/>
    <w:rsid w:val="00A47D88"/>
    <w:rsid w:val="00A507B7"/>
    <w:rsid w:val="00A513A5"/>
    <w:rsid w:val="00A51791"/>
    <w:rsid w:val="00A52638"/>
    <w:rsid w:val="00A53B36"/>
    <w:rsid w:val="00A549BE"/>
    <w:rsid w:val="00A54F18"/>
    <w:rsid w:val="00A559E5"/>
    <w:rsid w:val="00A566D6"/>
    <w:rsid w:val="00A61802"/>
    <w:rsid w:val="00A619AA"/>
    <w:rsid w:val="00A61D75"/>
    <w:rsid w:val="00A62196"/>
    <w:rsid w:val="00A62FB0"/>
    <w:rsid w:val="00A63619"/>
    <w:rsid w:val="00A63881"/>
    <w:rsid w:val="00A63C70"/>
    <w:rsid w:val="00A640B8"/>
    <w:rsid w:val="00A64F6F"/>
    <w:rsid w:val="00A652E2"/>
    <w:rsid w:val="00A67116"/>
    <w:rsid w:val="00A67D71"/>
    <w:rsid w:val="00A700F6"/>
    <w:rsid w:val="00A7065C"/>
    <w:rsid w:val="00A70C60"/>
    <w:rsid w:val="00A7102A"/>
    <w:rsid w:val="00A7190F"/>
    <w:rsid w:val="00A71F39"/>
    <w:rsid w:val="00A739FF"/>
    <w:rsid w:val="00A73C96"/>
    <w:rsid w:val="00A741EA"/>
    <w:rsid w:val="00A75194"/>
    <w:rsid w:val="00A7586D"/>
    <w:rsid w:val="00A76045"/>
    <w:rsid w:val="00A76E3A"/>
    <w:rsid w:val="00A775FE"/>
    <w:rsid w:val="00A80F05"/>
    <w:rsid w:val="00A8201C"/>
    <w:rsid w:val="00A83069"/>
    <w:rsid w:val="00A858FB"/>
    <w:rsid w:val="00A868B8"/>
    <w:rsid w:val="00A871B4"/>
    <w:rsid w:val="00A878BE"/>
    <w:rsid w:val="00A91D1D"/>
    <w:rsid w:val="00A92368"/>
    <w:rsid w:val="00A92771"/>
    <w:rsid w:val="00A93880"/>
    <w:rsid w:val="00A944CF"/>
    <w:rsid w:val="00A950A3"/>
    <w:rsid w:val="00A96264"/>
    <w:rsid w:val="00A968FA"/>
    <w:rsid w:val="00A97C17"/>
    <w:rsid w:val="00AA0310"/>
    <w:rsid w:val="00AA2582"/>
    <w:rsid w:val="00AA2BCF"/>
    <w:rsid w:val="00AA31C3"/>
    <w:rsid w:val="00AA694D"/>
    <w:rsid w:val="00AA7121"/>
    <w:rsid w:val="00AA74E2"/>
    <w:rsid w:val="00AB0923"/>
    <w:rsid w:val="00AB1860"/>
    <w:rsid w:val="00AB25D7"/>
    <w:rsid w:val="00AB3275"/>
    <w:rsid w:val="00AB404F"/>
    <w:rsid w:val="00AB4DE1"/>
    <w:rsid w:val="00AB51EA"/>
    <w:rsid w:val="00AC056B"/>
    <w:rsid w:val="00AC0FDB"/>
    <w:rsid w:val="00AC4FF6"/>
    <w:rsid w:val="00AC5160"/>
    <w:rsid w:val="00AC73FF"/>
    <w:rsid w:val="00AC760D"/>
    <w:rsid w:val="00AD07BB"/>
    <w:rsid w:val="00AD140A"/>
    <w:rsid w:val="00AD178E"/>
    <w:rsid w:val="00AD20DE"/>
    <w:rsid w:val="00AD5209"/>
    <w:rsid w:val="00AD68EC"/>
    <w:rsid w:val="00AD69C8"/>
    <w:rsid w:val="00AD6A6E"/>
    <w:rsid w:val="00AD6D78"/>
    <w:rsid w:val="00AD74DE"/>
    <w:rsid w:val="00AD7586"/>
    <w:rsid w:val="00AD7BC1"/>
    <w:rsid w:val="00AE129C"/>
    <w:rsid w:val="00AE139D"/>
    <w:rsid w:val="00AE1CD4"/>
    <w:rsid w:val="00AE2A0C"/>
    <w:rsid w:val="00AE7D74"/>
    <w:rsid w:val="00AF1B4C"/>
    <w:rsid w:val="00AF3B33"/>
    <w:rsid w:val="00AF4763"/>
    <w:rsid w:val="00AF7DFB"/>
    <w:rsid w:val="00B002A1"/>
    <w:rsid w:val="00B0168C"/>
    <w:rsid w:val="00B01A79"/>
    <w:rsid w:val="00B02EDE"/>
    <w:rsid w:val="00B045A1"/>
    <w:rsid w:val="00B05C53"/>
    <w:rsid w:val="00B068D1"/>
    <w:rsid w:val="00B07BE6"/>
    <w:rsid w:val="00B07FA9"/>
    <w:rsid w:val="00B106EB"/>
    <w:rsid w:val="00B107B0"/>
    <w:rsid w:val="00B10D0A"/>
    <w:rsid w:val="00B15E60"/>
    <w:rsid w:val="00B16A48"/>
    <w:rsid w:val="00B16D92"/>
    <w:rsid w:val="00B178D0"/>
    <w:rsid w:val="00B20CDA"/>
    <w:rsid w:val="00B20D50"/>
    <w:rsid w:val="00B21796"/>
    <w:rsid w:val="00B21BA1"/>
    <w:rsid w:val="00B2222E"/>
    <w:rsid w:val="00B2330B"/>
    <w:rsid w:val="00B24089"/>
    <w:rsid w:val="00B254E2"/>
    <w:rsid w:val="00B2589C"/>
    <w:rsid w:val="00B261ED"/>
    <w:rsid w:val="00B26BAA"/>
    <w:rsid w:val="00B32CEB"/>
    <w:rsid w:val="00B33845"/>
    <w:rsid w:val="00B3436C"/>
    <w:rsid w:val="00B35823"/>
    <w:rsid w:val="00B40C22"/>
    <w:rsid w:val="00B43351"/>
    <w:rsid w:val="00B43A86"/>
    <w:rsid w:val="00B440F8"/>
    <w:rsid w:val="00B44E81"/>
    <w:rsid w:val="00B45809"/>
    <w:rsid w:val="00B4608F"/>
    <w:rsid w:val="00B472DA"/>
    <w:rsid w:val="00B51B12"/>
    <w:rsid w:val="00B52497"/>
    <w:rsid w:val="00B5263E"/>
    <w:rsid w:val="00B53E51"/>
    <w:rsid w:val="00B54695"/>
    <w:rsid w:val="00B54CEB"/>
    <w:rsid w:val="00B57C42"/>
    <w:rsid w:val="00B57D6A"/>
    <w:rsid w:val="00B606D9"/>
    <w:rsid w:val="00B60C81"/>
    <w:rsid w:val="00B60E0A"/>
    <w:rsid w:val="00B61106"/>
    <w:rsid w:val="00B616CC"/>
    <w:rsid w:val="00B62388"/>
    <w:rsid w:val="00B63127"/>
    <w:rsid w:val="00B638A9"/>
    <w:rsid w:val="00B64AC4"/>
    <w:rsid w:val="00B663A3"/>
    <w:rsid w:val="00B66E09"/>
    <w:rsid w:val="00B678D4"/>
    <w:rsid w:val="00B70546"/>
    <w:rsid w:val="00B70BF7"/>
    <w:rsid w:val="00B70C92"/>
    <w:rsid w:val="00B7155A"/>
    <w:rsid w:val="00B72204"/>
    <w:rsid w:val="00B7247C"/>
    <w:rsid w:val="00B73E74"/>
    <w:rsid w:val="00B749D5"/>
    <w:rsid w:val="00B758B5"/>
    <w:rsid w:val="00B811D9"/>
    <w:rsid w:val="00B81D6A"/>
    <w:rsid w:val="00B82BB9"/>
    <w:rsid w:val="00B83210"/>
    <w:rsid w:val="00B8464E"/>
    <w:rsid w:val="00B855F7"/>
    <w:rsid w:val="00B85BCD"/>
    <w:rsid w:val="00B9258C"/>
    <w:rsid w:val="00B941E8"/>
    <w:rsid w:val="00B948C1"/>
    <w:rsid w:val="00B94E31"/>
    <w:rsid w:val="00B94EF4"/>
    <w:rsid w:val="00B96345"/>
    <w:rsid w:val="00B97D7D"/>
    <w:rsid w:val="00BA188D"/>
    <w:rsid w:val="00BA18C6"/>
    <w:rsid w:val="00BA1AF5"/>
    <w:rsid w:val="00BA272A"/>
    <w:rsid w:val="00BA2A78"/>
    <w:rsid w:val="00BA2B14"/>
    <w:rsid w:val="00BA3023"/>
    <w:rsid w:val="00BA3205"/>
    <w:rsid w:val="00BA3D90"/>
    <w:rsid w:val="00BA5E49"/>
    <w:rsid w:val="00BA7232"/>
    <w:rsid w:val="00BA7452"/>
    <w:rsid w:val="00BA79DE"/>
    <w:rsid w:val="00BA7C7A"/>
    <w:rsid w:val="00BB0591"/>
    <w:rsid w:val="00BB1537"/>
    <w:rsid w:val="00BB1FFC"/>
    <w:rsid w:val="00BB3165"/>
    <w:rsid w:val="00BB554B"/>
    <w:rsid w:val="00BB598B"/>
    <w:rsid w:val="00BB5F6E"/>
    <w:rsid w:val="00BB65C6"/>
    <w:rsid w:val="00BB759E"/>
    <w:rsid w:val="00BC13D5"/>
    <w:rsid w:val="00BC18A3"/>
    <w:rsid w:val="00BC299E"/>
    <w:rsid w:val="00BC66C9"/>
    <w:rsid w:val="00BC7B17"/>
    <w:rsid w:val="00BC7CB7"/>
    <w:rsid w:val="00BC7D48"/>
    <w:rsid w:val="00BD042C"/>
    <w:rsid w:val="00BD0556"/>
    <w:rsid w:val="00BD1729"/>
    <w:rsid w:val="00BD2ACC"/>
    <w:rsid w:val="00BD2CC6"/>
    <w:rsid w:val="00BD453E"/>
    <w:rsid w:val="00BD5EAB"/>
    <w:rsid w:val="00BD70B0"/>
    <w:rsid w:val="00BD7D4E"/>
    <w:rsid w:val="00BD7FDE"/>
    <w:rsid w:val="00BE1E96"/>
    <w:rsid w:val="00BE2D2C"/>
    <w:rsid w:val="00BE3070"/>
    <w:rsid w:val="00BE3E30"/>
    <w:rsid w:val="00BE4499"/>
    <w:rsid w:val="00BE4FBC"/>
    <w:rsid w:val="00BE58EF"/>
    <w:rsid w:val="00BE6ACA"/>
    <w:rsid w:val="00BE7B1F"/>
    <w:rsid w:val="00BF02B6"/>
    <w:rsid w:val="00BF1E64"/>
    <w:rsid w:val="00BF4954"/>
    <w:rsid w:val="00C028B1"/>
    <w:rsid w:val="00C03389"/>
    <w:rsid w:val="00C05F92"/>
    <w:rsid w:val="00C072E6"/>
    <w:rsid w:val="00C143A0"/>
    <w:rsid w:val="00C14920"/>
    <w:rsid w:val="00C14C54"/>
    <w:rsid w:val="00C1558D"/>
    <w:rsid w:val="00C15887"/>
    <w:rsid w:val="00C159D2"/>
    <w:rsid w:val="00C16EBB"/>
    <w:rsid w:val="00C172D9"/>
    <w:rsid w:val="00C217B5"/>
    <w:rsid w:val="00C2563B"/>
    <w:rsid w:val="00C2570E"/>
    <w:rsid w:val="00C2573C"/>
    <w:rsid w:val="00C25A62"/>
    <w:rsid w:val="00C26F06"/>
    <w:rsid w:val="00C30854"/>
    <w:rsid w:val="00C311FF"/>
    <w:rsid w:val="00C3296D"/>
    <w:rsid w:val="00C355E5"/>
    <w:rsid w:val="00C357AB"/>
    <w:rsid w:val="00C363D9"/>
    <w:rsid w:val="00C36685"/>
    <w:rsid w:val="00C37E74"/>
    <w:rsid w:val="00C42EAD"/>
    <w:rsid w:val="00C4329F"/>
    <w:rsid w:val="00C475A6"/>
    <w:rsid w:val="00C535DB"/>
    <w:rsid w:val="00C54142"/>
    <w:rsid w:val="00C55B83"/>
    <w:rsid w:val="00C6042C"/>
    <w:rsid w:val="00C60A2F"/>
    <w:rsid w:val="00C60EDD"/>
    <w:rsid w:val="00C61FF5"/>
    <w:rsid w:val="00C62434"/>
    <w:rsid w:val="00C62781"/>
    <w:rsid w:val="00C63F89"/>
    <w:rsid w:val="00C65905"/>
    <w:rsid w:val="00C65999"/>
    <w:rsid w:val="00C66F42"/>
    <w:rsid w:val="00C6720D"/>
    <w:rsid w:val="00C67265"/>
    <w:rsid w:val="00C6743C"/>
    <w:rsid w:val="00C6752E"/>
    <w:rsid w:val="00C704B8"/>
    <w:rsid w:val="00C70502"/>
    <w:rsid w:val="00C706FE"/>
    <w:rsid w:val="00C753CF"/>
    <w:rsid w:val="00C7668D"/>
    <w:rsid w:val="00C76C02"/>
    <w:rsid w:val="00C80F51"/>
    <w:rsid w:val="00C831D7"/>
    <w:rsid w:val="00C8703B"/>
    <w:rsid w:val="00C870AF"/>
    <w:rsid w:val="00C90C3E"/>
    <w:rsid w:val="00C91423"/>
    <w:rsid w:val="00C944BF"/>
    <w:rsid w:val="00C952B4"/>
    <w:rsid w:val="00C952F3"/>
    <w:rsid w:val="00C965B6"/>
    <w:rsid w:val="00CA0013"/>
    <w:rsid w:val="00CA03A0"/>
    <w:rsid w:val="00CA18DB"/>
    <w:rsid w:val="00CA210F"/>
    <w:rsid w:val="00CA366B"/>
    <w:rsid w:val="00CA4D4B"/>
    <w:rsid w:val="00CA4F0C"/>
    <w:rsid w:val="00CA554C"/>
    <w:rsid w:val="00CA60AF"/>
    <w:rsid w:val="00CA72E3"/>
    <w:rsid w:val="00CB102C"/>
    <w:rsid w:val="00CB1C74"/>
    <w:rsid w:val="00CB37D1"/>
    <w:rsid w:val="00CB3FF4"/>
    <w:rsid w:val="00CB4084"/>
    <w:rsid w:val="00CB4F8C"/>
    <w:rsid w:val="00CB5D28"/>
    <w:rsid w:val="00CB65C1"/>
    <w:rsid w:val="00CC27E2"/>
    <w:rsid w:val="00CC325C"/>
    <w:rsid w:val="00CC34C9"/>
    <w:rsid w:val="00CC6709"/>
    <w:rsid w:val="00CC6BAC"/>
    <w:rsid w:val="00CC6C03"/>
    <w:rsid w:val="00CC7268"/>
    <w:rsid w:val="00CD129E"/>
    <w:rsid w:val="00CD14C6"/>
    <w:rsid w:val="00CD20DB"/>
    <w:rsid w:val="00CD2B61"/>
    <w:rsid w:val="00CD2DFF"/>
    <w:rsid w:val="00CD3B23"/>
    <w:rsid w:val="00CD3CDA"/>
    <w:rsid w:val="00CD3EE0"/>
    <w:rsid w:val="00CD4481"/>
    <w:rsid w:val="00CD49BF"/>
    <w:rsid w:val="00CD5A9F"/>
    <w:rsid w:val="00CE211B"/>
    <w:rsid w:val="00CE2511"/>
    <w:rsid w:val="00CE256B"/>
    <w:rsid w:val="00CE293C"/>
    <w:rsid w:val="00CE30D9"/>
    <w:rsid w:val="00CE4CB4"/>
    <w:rsid w:val="00CE5613"/>
    <w:rsid w:val="00CE577E"/>
    <w:rsid w:val="00CE61D1"/>
    <w:rsid w:val="00CE7590"/>
    <w:rsid w:val="00CF0DC4"/>
    <w:rsid w:val="00CF3813"/>
    <w:rsid w:val="00CF3F05"/>
    <w:rsid w:val="00CF46C1"/>
    <w:rsid w:val="00CF530E"/>
    <w:rsid w:val="00CF6DEC"/>
    <w:rsid w:val="00CF7801"/>
    <w:rsid w:val="00D018F8"/>
    <w:rsid w:val="00D02476"/>
    <w:rsid w:val="00D02976"/>
    <w:rsid w:val="00D040E4"/>
    <w:rsid w:val="00D0427B"/>
    <w:rsid w:val="00D079CB"/>
    <w:rsid w:val="00D10132"/>
    <w:rsid w:val="00D10D13"/>
    <w:rsid w:val="00D1181B"/>
    <w:rsid w:val="00D1338A"/>
    <w:rsid w:val="00D13752"/>
    <w:rsid w:val="00D15639"/>
    <w:rsid w:val="00D16718"/>
    <w:rsid w:val="00D16E46"/>
    <w:rsid w:val="00D17A8C"/>
    <w:rsid w:val="00D17B5D"/>
    <w:rsid w:val="00D20C00"/>
    <w:rsid w:val="00D22661"/>
    <w:rsid w:val="00D22DBD"/>
    <w:rsid w:val="00D2517F"/>
    <w:rsid w:val="00D2564C"/>
    <w:rsid w:val="00D2575A"/>
    <w:rsid w:val="00D318C8"/>
    <w:rsid w:val="00D36E47"/>
    <w:rsid w:val="00D40496"/>
    <w:rsid w:val="00D41A58"/>
    <w:rsid w:val="00D42D78"/>
    <w:rsid w:val="00D4450D"/>
    <w:rsid w:val="00D45E77"/>
    <w:rsid w:val="00D478FD"/>
    <w:rsid w:val="00D47ECF"/>
    <w:rsid w:val="00D51D2F"/>
    <w:rsid w:val="00D51E4A"/>
    <w:rsid w:val="00D5233E"/>
    <w:rsid w:val="00D531A9"/>
    <w:rsid w:val="00D5348F"/>
    <w:rsid w:val="00D53891"/>
    <w:rsid w:val="00D53963"/>
    <w:rsid w:val="00D542EC"/>
    <w:rsid w:val="00D55CB7"/>
    <w:rsid w:val="00D5669D"/>
    <w:rsid w:val="00D6044B"/>
    <w:rsid w:val="00D60AB1"/>
    <w:rsid w:val="00D60EA7"/>
    <w:rsid w:val="00D63F7A"/>
    <w:rsid w:val="00D642A6"/>
    <w:rsid w:val="00D6566A"/>
    <w:rsid w:val="00D65A88"/>
    <w:rsid w:val="00D677A6"/>
    <w:rsid w:val="00D67D8F"/>
    <w:rsid w:val="00D710DC"/>
    <w:rsid w:val="00D729B2"/>
    <w:rsid w:val="00D73C80"/>
    <w:rsid w:val="00D73E5A"/>
    <w:rsid w:val="00D73ECF"/>
    <w:rsid w:val="00D73F48"/>
    <w:rsid w:val="00D7413B"/>
    <w:rsid w:val="00D74E69"/>
    <w:rsid w:val="00D76122"/>
    <w:rsid w:val="00D767BF"/>
    <w:rsid w:val="00D76B96"/>
    <w:rsid w:val="00D77C4F"/>
    <w:rsid w:val="00D81548"/>
    <w:rsid w:val="00D825C9"/>
    <w:rsid w:val="00D83097"/>
    <w:rsid w:val="00D83231"/>
    <w:rsid w:val="00D83425"/>
    <w:rsid w:val="00D839A1"/>
    <w:rsid w:val="00D84003"/>
    <w:rsid w:val="00D84419"/>
    <w:rsid w:val="00D85C41"/>
    <w:rsid w:val="00D91379"/>
    <w:rsid w:val="00D91A0B"/>
    <w:rsid w:val="00D91B7F"/>
    <w:rsid w:val="00D91E05"/>
    <w:rsid w:val="00D91F9E"/>
    <w:rsid w:val="00D91FE8"/>
    <w:rsid w:val="00D9332F"/>
    <w:rsid w:val="00D93F9B"/>
    <w:rsid w:val="00D94286"/>
    <w:rsid w:val="00D95EDB"/>
    <w:rsid w:val="00DA13F6"/>
    <w:rsid w:val="00DA16EB"/>
    <w:rsid w:val="00DA2B7C"/>
    <w:rsid w:val="00DA412C"/>
    <w:rsid w:val="00DA53AD"/>
    <w:rsid w:val="00DA5519"/>
    <w:rsid w:val="00DA56B3"/>
    <w:rsid w:val="00DA5F0D"/>
    <w:rsid w:val="00DA68B7"/>
    <w:rsid w:val="00DA6CAB"/>
    <w:rsid w:val="00DA73AD"/>
    <w:rsid w:val="00DA749A"/>
    <w:rsid w:val="00DB23A0"/>
    <w:rsid w:val="00DB41E7"/>
    <w:rsid w:val="00DB56CD"/>
    <w:rsid w:val="00DB7549"/>
    <w:rsid w:val="00DC278A"/>
    <w:rsid w:val="00DC2E3A"/>
    <w:rsid w:val="00DC3309"/>
    <w:rsid w:val="00DC6651"/>
    <w:rsid w:val="00DC70F8"/>
    <w:rsid w:val="00DC74CF"/>
    <w:rsid w:val="00DD3367"/>
    <w:rsid w:val="00DD3AA9"/>
    <w:rsid w:val="00DD3AD4"/>
    <w:rsid w:val="00DD4876"/>
    <w:rsid w:val="00DD5CA2"/>
    <w:rsid w:val="00DD6C8D"/>
    <w:rsid w:val="00DD73C8"/>
    <w:rsid w:val="00DD7657"/>
    <w:rsid w:val="00DE1881"/>
    <w:rsid w:val="00DE2C92"/>
    <w:rsid w:val="00DE451F"/>
    <w:rsid w:val="00DE5064"/>
    <w:rsid w:val="00DE5FE7"/>
    <w:rsid w:val="00DE6166"/>
    <w:rsid w:val="00DE65DE"/>
    <w:rsid w:val="00DF211A"/>
    <w:rsid w:val="00DF2AF4"/>
    <w:rsid w:val="00DF3202"/>
    <w:rsid w:val="00DF41AC"/>
    <w:rsid w:val="00DF4B71"/>
    <w:rsid w:val="00DF7213"/>
    <w:rsid w:val="00E00AAD"/>
    <w:rsid w:val="00E01018"/>
    <w:rsid w:val="00E0413A"/>
    <w:rsid w:val="00E0455F"/>
    <w:rsid w:val="00E06D51"/>
    <w:rsid w:val="00E077E5"/>
    <w:rsid w:val="00E10732"/>
    <w:rsid w:val="00E11061"/>
    <w:rsid w:val="00E12102"/>
    <w:rsid w:val="00E14844"/>
    <w:rsid w:val="00E1627D"/>
    <w:rsid w:val="00E1771F"/>
    <w:rsid w:val="00E21E1F"/>
    <w:rsid w:val="00E22747"/>
    <w:rsid w:val="00E24149"/>
    <w:rsid w:val="00E244CE"/>
    <w:rsid w:val="00E24933"/>
    <w:rsid w:val="00E24F01"/>
    <w:rsid w:val="00E2646D"/>
    <w:rsid w:val="00E319D7"/>
    <w:rsid w:val="00E31A65"/>
    <w:rsid w:val="00E31FB1"/>
    <w:rsid w:val="00E323B9"/>
    <w:rsid w:val="00E32EA6"/>
    <w:rsid w:val="00E34550"/>
    <w:rsid w:val="00E3583C"/>
    <w:rsid w:val="00E37F58"/>
    <w:rsid w:val="00E459A6"/>
    <w:rsid w:val="00E46516"/>
    <w:rsid w:val="00E46561"/>
    <w:rsid w:val="00E46810"/>
    <w:rsid w:val="00E479A9"/>
    <w:rsid w:val="00E509CD"/>
    <w:rsid w:val="00E50F58"/>
    <w:rsid w:val="00E51B99"/>
    <w:rsid w:val="00E5320F"/>
    <w:rsid w:val="00E533D6"/>
    <w:rsid w:val="00E53EE6"/>
    <w:rsid w:val="00E54248"/>
    <w:rsid w:val="00E5645D"/>
    <w:rsid w:val="00E56D68"/>
    <w:rsid w:val="00E61544"/>
    <w:rsid w:val="00E62744"/>
    <w:rsid w:val="00E63F5C"/>
    <w:rsid w:val="00E63F7C"/>
    <w:rsid w:val="00E65406"/>
    <w:rsid w:val="00E66987"/>
    <w:rsid w:val="00E669E7"/>
    <w:rsid w:val="00E66A6F"/>
    <w:rsid w:val="00E70BE9"/>
    <w:rsid w:val="00E70EA3"/>
    <w:rsid w:val="00E717FD"/>
    <w:rsid w:val="00E723EF"/>
    <w:rsid w:val="00E75284"/>
    <w:rsid w:val="00E7577C"/>
    <w:rsid w:val="00E7578F"/>
    <w:rsid w:val="00E76A19"/>
    <w:rsid w:val="00E77B1F"/>
    <w:rsid w:val="00E80A3B"/>
    <w:rsid w:val="00E80AC7"/>
    <w:rsid w:val="00E8206C"/>
    <w:rsid w:val="00E82370"/>
    <w:rsid w:val="00E828F0"/>
    <w:rsid w:val="00E847E8"/>
    <w:rsid w:val="00E84DDA"/>
    <w:rsid w:val="00E85336"/>
    <w:rsid w:val="00E8594D"/>
    <w:rsid w:val="00E87E71"/>
    <w:rsid w:val="00E90692"/>
    <w:rsid w:val="00E9094C"/>
    <w:rsid w:val="00E91184"/>
    <w:rsid w:val="00E91F72"/>
    <w:rsid w:val="00E933AC"/>
    <w:rsid w:val="00E93591"/>
    <w:rsid w:val="00E93BD1"/>
    <w:rsid w:val="00E93CC4"/>
    <w:rsid w:val="00E94562"/>
    <w:rsid w:val="00E959F2"/>
    <w:rsid w:val="00E95E97"/>
    <w:rsid w:val="00E96CB1"/>
    <w:rsid w:val="00E97B5F"/>
    <w:rsid w:val="00EA17C9"/>
    <w:rsid w:val="00EA245D"/>
    <w:rsid w:val="00EA4488"/>
    <w:rsid w:val="00EA4ACC"/>
    <w:rsid w:val="00EA5478"/>
    <w:rsid w:val="00EA5866"/>
    <w:rsid w:val="00EA7103"/>
    <w:rsid w:val="00EA79ED"/>
    <w:rsid w:val="00EB0459"/>
    <w:rsid w:val="00EB1EB1"/>
    <w:rsid w:val="00EB285F"/>
    <w:rsid w:val="00EB33A0"/>
    <w:rsid w:val="00EB3753"/>
    <w:rsid w:val="00EB395E"/>
    <w:rsid w:val="00EB3967"/>
    <w:rsid w:val="00EB40A2"/>
    <w:rsid w:val="00EB598A"/>
    <w:rsid w:val="00EB6D61"/>
    <w:rsid w:val="00EB7C7A"/>
    <w:rsid w:val="00EC08D0"/>
    <w:rsid w:val="00EC0C0E"/>
    <w:rsid w:val="00EC104D"/>
    <w:rsid w:val="00EC261A"/>
    <w:rsid w:val="00EC4288"/>
    <w:rsid w:val="00EC4962"/>
    <w:rsid w:val="00EC56BF"/>
    <w:rsid w:val="00EC6CAC"/>
    <w:rsid w:val="00EC6F3B"/>
    <w:rsid w:val="00EC72E9"/>
    <w:rsid w:val="00ED44BC"/>
    <w:rsid w:val="00ED49A4"/>
    <w:rsid w:val="00ED584C"/>
    <w:rsid w:val="00ED6196"/>
    <w:rsid w:val="00ED642F"/>
    <w:rsid w:val="00ED6514"/>
    <w:rsid w:val="00ED719B"/>
    <w:rsid w:val="00ED7E23"/>
    <w:rsid w:val="00EE29E0"/>
    <w:rsid w:val="00EE39C3"/>
    <w:rsid w:val="00EE3F3E"/>
    <w:rsid w:val="00EE4427"/>
    <w:rsid w:val="00EE70A8"/>
    <w:rsid w:val="00EE7CC3"/>
    <w:rsid w:val="00EF022D"/>
    <w:rsid w:val="00EF0B61"/>
    <w:rsid w:val="00EF1AF6"/>
    <w:rsid w:val="00EF1C8C"/>
    <w:rsid w:val="00EF2899"/>
    <w:rsid w:val="00EF2BFB"/>
    <w:rsid w:val="00EF36BC"/>
    <w:rsid w:val="00EF3BCC"/>
    <w:rsid w:val="00EF6ACA"/>
    <w:rsid w:val="00F00C4B"/>
    <w:rsid w:val="00F015A1"/>
    <w:rsid w:val="00F015C4"/>
    <w:rsid w:val="00F01AEA"/>
    <w:rsid w:val="00F02DA8"/>
    <w:rsid w:val="00F04579"/>
    <w:rsid w:val="00F04E7C"/>
    <w:rsid w:val="00F05330"/>
    <w:rsid w:val="00F07502"/>
    <w:rsid w:val="00F07924"/>
    <w:rsid w:val="00F10052"/>
    <w:rsid w:val="00F100CC"/>
    <w:rsid w:val="00F1083B"/>
    <w:rsid w:val="00F11C37"/>
    <w:rsid w:val="00F12C66"/>
    <w:rsid w:val="00F12F44"/>
    <w:rsid w:val="00F13B2B"/>
    <w:rsid w:val="00F15DEF"/>
    <w:rsid w:val="00F16F86"/>
    <w:rsid w:val="00F206AF"/>
    <w:rsid w:val="00F20CC8"/>
    <w:rsid w:val="00F20FD8"/>
    <w:rsid w:val="00F21959"/>
    <w:rsid w:val="00F22157"/>
    <w:rsid w:val="00F24635"/>
    <w:rsid w:val="00F24E3C"/>
    <w:rsid w:val="00F25F54"/>
    <w:rsid w:val="00F27A84"/>
    <w:rsid w:val="00F3047E"/>
    <w:rsid w:val="00F3193F"/>
    <w:rsid w:val="00F319F2"/>
    <w:rsid w:val="00F34747"/>
    <w:rsid w:val="00F35710"/>
    <w:rsid w:val="00F35AE2"/>
    <w:rsid w:val="00F36739"/>
    <w:rsid w:val="00F377D0"/>
    <w:rsid w:val="00F40143"/>
    <w:rsid w:val="00F41F72"/>
    <w:rsid w:val="00F4239B"/>
    <w:rsid w:val="00F4256F"/>
    <w:rsid w:val="00F43374"/>
    <w:rsid w:val="00F44621"/>
    <w:rsid w:val="00F44679"/>
    <w:rsid w:val="00F44FE4"/>
    <w:rsid w:val="00F50E78"/>
    <w:rsid w:val="00F51EBA"/>
    <w:rsid w:val="00F52A02"/>
    <w:rsid w:val="00F5402E"/>
    <w:rsid w:val="00F54D57"/>
    <w:rsid w:val="00F54F02"/>
    <w:rsid w:val="00F55A0F"/>
    <w:rsid w:val="00F56381"/>
    <w:rsid w:val="00F564EE"/>
    <w:rsid w:val="00F5674D"/>
    <w:rsid w:val="00F571E2"/>
    <w:rsid w:val="00F602EF"/>
    <w:rsid w:val="00F604A4"/>
    <w:rsid w:val="00F60860"/>
    <w:rsid w:val="00F61023"/>
    <w:rsid w:val="00F61958"/>
    <w:rsid w:val="00F62304"/>
    <w:rsid w:val="00F63A51"/>
    <w:rsid w:val="00F6453A"/>
    <w:rsid w:val="00F64D57"/>
    <w:rsid w:val="00F70ADA"/>
    <w:rsid w:val="00F70E7B"/>
    <w:rsid w:val="00F7167F"/>
    <w:rsid w:val="00F717BC"/>
    <w:rsid w:val="00F74EEF"/>
    <w:rsid w:val="00F74FAA"/>
    <w:rsid w:val="00F7556E"/>
    <w:rsid w:val="00F75860"/>
    <w:rsid w:val="00F77ADE"/>
    <w:rsid w:val="00F8122C"/>
    <w:rsid w:val="00F8239C"/>
    <w:rsid w:val="00F832FE"/>
    <w:rsid w:val="00F83892"/>
    <w:rsid w:val="00F85675"/>
    <w:rsid w:val="00F864F9"/>
    <w:rsid w:val="00F91F47"/>
    <w:rsid w:val="00F930A0"/>
    <w:rsid w:val="00F93747"/>
    <w:rsid w:val="00F93EED"/>
    <w:rsid w:val="00F958E8"/>
    <w:rsid w:val="00F962F9"/>
    <w:rsid w:val="00F96B28"/>
    <w:rsid w:val="00F97400"/>
    <w:rsid w:val="00F97F57"/>
    <w:rsid w:val="00FA048C"/>
    <w:rsid w:val="00FA2A4C"/>
    <w:rsid w:val="00FA2E0C"/>
    <w:rsid w:val="00FA2EE9"/>
    <w:rsid w:val="00FA3E91"/>
    <w:rsid w:val="00FA4445"/>
    <w:rsid w:val="00FA46EC"/>
    <w:rsid w:val="00FA569E"/>
    <w:rsid w:val="00FA60BB"/>
    <w:rsid w:val="00FA7DE2"/>
    <w:rsid w:val="00FB2750"/>
    <w:rsid w:val="00FB2DC0"/>
    <w:rsid w:val="00FB38FD"/>
    <w:rsid w:val="00FB4420"/>
    <w:rsid w:val="00FB5227"/>
    <w:rsid w:val="00FB7D85"/>
    <w:rsid w:val="00FC1413"/>
    <w:rsid w:val="00FC18C6"/>
    <w:rsid w:val="00FC1B4E"/>
    <w:rsid w:val="00FC479C"/>
    <w:rsid w:val="00FC4AC6"/>
    <w:rsid w:val="00FC5A20"/>
    <w:rsid w:val="00FC6BCC"/>
    <w:rsid w:val="00FC70D1"/>
    <w:rsid w:val="00FD2816"/>
    <w:rsid w:val="00FD3497"/>
    <w:rsid w:val="00FD35CE"/>
    <w:rsid w:val="00FE34FA"/>
    <w:rsid w:val="00FE36AD"/>
    <w:rsid w:val="00FE3E2C"/>
    <w:rsid w:val="00FE63C8"/>
    <w:rsid w:val="00FE6CEA"/>
    <w:rsid w:val="00FE6DEC"/>
    <w:rsid w:val="00FE7BA5"/>
    <w:rsid w:val="00FF2F15"/>
    <w:rsid w:val="00FF3155"/>
    <w:rsid w:val="00FF32E6"/>
    <w:rsid w:val="00FF33DF"/>
    <w:rsid w:val="00FF3525"/>
    <w:rsid w:val="00FF3F6B"/>
    <w:rsid w:val="00FF56CD"/>
    <w:rsid w:val="00FF6623"/>
    <w:rsid w:val="00FF74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E370"/>
  <w14:defaultImageDpi w14:val="0"/>
  <w15:docId w15:val="{856C20D0-D827-8A47-BBAE-B1E3412EC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0"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iPriority="0" w:unhideWhenUsed="1"/>
    <w:lsdException w:name="List" w:locked="1" w:semiHidden="1" w:unhideWhenUsed="1" w:qFormat="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uiPriority="0"/>
    <w:lsdException w:name="Balloon Text" w:locked="1" w:semiHidden="1" w:uiPriority="0" w:unhideWhenUsed="1"/>
    <w:lsdException w:name="Table Grid" w:locked="1" w:uiPriority="0"/>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AAA"/>
    <w:pPr>
      <w:widowControl w:val="0"/>
      <w:overflowPunct w:val="0"/>
      <w:autoSpaceDE w:val="0"/>
      <w:autoSpaceDN w:val="0"/>
      <w:adjustRightInd w:val="0"/>
      <w:spacing w:before="120" w:after="60" w:line="300" w:lineRule="atLeast"/>
      <w:jc w:val="both"/>
      <w:textAlignment w:val="baseline"/>
    </w:pPr>
    <w:rPr>
      <w:rFonts w:ascii="Times New Roman" w:eastAsia="Times New Roman" w:hAnsi="Times New Roman"/>
      <w:sz w:val="24"/>
      <w:lang w:val="en-GB"/>
    </w:rPr>
  </w:style>
  <w:style w:type="paragraph" w:styleId="Heading1">
    <w:name w:val="heading 1"/>
    <w:aliases w:val="MA Heading 1,Alt1,MA Level 1"/>
    <w:basedOn w:val="Normal"/>
    <w:next w:val="Normal"/>
    <w:link w:val="Heading1Char"/>
    <w:qFormat/>
    <w:rsid w:val="007F108C"/>
    <w:pPr>
      <w:keepNext/>
      <w:keepLines/>
      <w:numPr>
        <w:numId w:val="1"/>
      </w:numPr>
      <w:spacing w:before="240" w:after="160"/>
      <w:outlineLvl w:val="0"/>
    </w:pPr>
    <w:rPr>
      <w:rFonts w:asciiTheme="majorHAnsi" w:hAnsiTheme="majorHAnsi" w:cs="Calibri"/>
      <w:b/>
      <w:bCs/>
      <w:color w:val="000000"/>
      <w:sz w:val="32"/>
      <w:szCs w:val="32"/>
    </w:rPr>
  </w:style>
  <w:style w:type="paragraph" w:styleId="Heading2">
    <w:name w:val="heading 2"/>
    <w:aliases w:val="Major Heading,MA Heading 2,Alt2,MA Level2,new heading two,Para2,Head hdbk,Top 2,h2,H2,h2 main heading,B Sub/Bold,B Sub/Bold1,B Sub/Bold2,B Sub/Bold11,h2 main heading1,h2 main heading2,B Sub/Bold3,B Sub/Bold12,h2 main heading3,B Sub/Bold4"/>
    <w:basedOn w:val="Normal"/>
    <w:next w:val="Normal"/>
    <w:link w:val="Heading2Char"/>
    <w:qFormat/>
    <w:rsid w:val="007F108C"/>
    <w:pPr>
      <w:keepNext/>
      <w:keepLines/>
      <w:numPr>
        <w:ilvl w:val="1"/>
        <w:numId w:val="1"/>
      </w:numPr>
      <w:spacing w:before="240"/>
      <w:outlineLvl w:val="1"/>
    </w:pPr>
    <w:rPr>
      <w:rFonts w:asciiTheme="majorHAnsi" w:hAnsiTheme="majorHAnsi" w:cs="Calibri"/>
      <w:b/>
      <w:bCs/>
      <w:color w:val="000000"/>
      <w:sz w:val="26"/>
      <w:szCs w:val="26"/>
    </w:rPr>
  </w:style>
  <w:style w:type="paragraph" w:styleId="Heading3">
    <w:name w:val="heading 3"/>
    <w:aliases w:val="MA Heading 3,Alt3,MA Level 3, Alt3"/>
    <w:basedOn w:val="Normal"/>
    <w:next w:val="Normal"/>
    <w:link w:val="Heading3Char"/>
    <w:qFormat/>
    <w:rsid w:val="007F108C"/>
    <w:pPr>
      <w:keepNext/>
      <w:keepLines/>
      <w:numPr>
        <w:ilvl w:val="2"/>
        <w:numId w:val="1"/>
      </w:numPr>
      <w:spacing w:before="200"/>
      <w:outlineLvl w:val="2"/>
    </w:pPr>
    <w:rPr>
      <w:rFonts w:asciiTheme="majorHAnsi" w:hAnsiTheme="majorHAnsi" w:cs="Helvetica Neue"/>
      <w:color w:val="000000"/>
      <w:sz w:val="25"/>
      <w:szCs w:val="26"/>
    </w:rPr>
  </w:style>
  <w:style w:type="paragraph" w:styleId="Heading4">
    <w:name w:val="heading 4"/>
    <w:aliases w:val="MA Heading 4,Alt4,Heading MA Level 4,MA Section,Alts"/>
    <w:basedOn w:val="Normal"/>
    <w:next w:val="Normal"/>
    <w:link w:val="Heading4Char"/>
    <w:qFormat/>
    <w:rsid w:val="006D5DC7"/>
    <w:pPr>
      <w:keepNext/>
      <w:keepLines/>
      <w:spacing w:before="160"/>
      <w:outlineLvl w:val="3"/>
    </w:pPr>
    <w:rPr>
      <w:rFonts w:ascii="Helvetica Neue" w:hAnsi="Helvetica Neue" w:cs="Helvetica Neue"/>
      <w:i/>
      <w:iCs/>
      <w:color w:val="000000"/>
    </w:rPr>
  </w:style>
  <w:style w:type="paragraph" w:styleId="Heading5">
    <w:name w:val="heading 5"/>
    <w:aliases w:val="MA Heading 5,Alt5,Heading MA Level 5,MA CV,Altv"/>
    <w:basedOn w:val="Normal"/>
    <w:next w:val="Normal"/>
    <w:link w:val="Heading5Char"/>
    <w:qFormat/>
    <w:rsid w:val="009A18AF"/>
    <w:pPr>
      <w:keepNext/>
      <w:keepLines/>
      <w:numPr>
        <w:ilvl w:val="4"/>
        <w:numId w:val="1"/>
      </w:numPr>
      <w:spacing w:before="40"/>
      <w:outlineLvl w:val="4"/>
    </w:pPr>
    <w:rPr>
      <w:rFonts w:ascii="Calibri Light" w:hAnsi="Calibri Light" w:cs="Calibri Light"/>
      <w:color w:val="2F5496"/>
    </w:rPr>
  </w:style>
  <w:style w:type="paragraph" w:styleId="Heading6">
    <w:name w:val="heading 6"/>
    <w:basedOn w:val="Normal"/>
    <w:next w:val="Normal"/>
    <w:link w:val="Heading6Char"/>
    <w:qFormat/>
    <w:rsid w:val="009A18AF"/>
    <w:pPr>
      <w:keepNext/>
      <w:keepLines/>
      <w:numPr>
        <w:ilvl w:val="5"/>
        <w:numId w:val="1"/>
      </w:numPr>
      <w:spacing w:before="40"/>
      <w:outlineLvl w:val="5"/>
    </w:pPr>
    <w:rPr>
      <w:rFonts w:ascii="Calibri Light" w:hAnsi="Calibri Light" w:cs="Calibri Light"/>
      <w:color w:val="1F3763"/>
    </w:rPr>
  </w:style>
  <w:style w:type="paragraph" w:styleId="Heading7">
    <w:name w:val="heading 7"/>
    <w:basedOn w:val="Normal"/>
    <w:next w:val="Normal"/>
    <w:link w:val="Heading7Char"/>
    <w:qFormat/>
    <w:rsid w:val="009A18AF"/>
    <w:pPr>
      <w:keepNext/>
      <w:keepLines/>
      <w:numPr>
        <w:ilvl w:val="6"/>
        <w:numId w:val="1"/>
      </w:numPr>
      <w:spacing w:before="40"/>
      <w:outlineLvl w:val="6"/>
    </w:pPr>
    <w:rPr>
      <w:rFonts w:ascii="Calibri Light" w:hAnsi="Calibri Light" w:cs="Calibri Light"/>
      <w:i/>
      <w:iCs/>
      <w:color w:val="1F3763"/>
    </w:rPr>
  </w:style>
  <w:style w:type="paragraph" w:styleId="Heading8">
    <w:name w:val="heading 8"/>
    <w:basedOn w:val="Normal"/>
    <w:next w:val="Normal"/>
    <w:link w:val="Heading8Char"/>
    <w:qFormat/>
    <w:rsid w:val="009A18AF"/>
    <w:pPr>
      <w:keepNext/>
      <w:keepLines/>
      <w:numPr>
        <w:ilvl w:val="7"/>
        <w:numId w:val="1"/>
      </w:numPr>
      <w:spacing w:before="40"/>
      <w:outlineLvl w:val="7"/>
    </w:pPr>
    <w:rPr>
      <w:rFonts w:ascii="Calibri Light" w:hAnsi="Calibri Light" w:cs="Calibri Light"/>
      <w:color w:val="272727"/>
      <w:sz w:val="21"/>
      <w:szCs w:val="21"/>
    </w:rPr>
  </w:style>
  <w:style w:type="paragraph" w:styleId="Heading9">
    <w:name w:val="heading 9"/>
    <w:basedOn w:val="Normal"/>
    <w:next w:val="Normal"/>
    <w:link w:val="Heading9Char"/>
    <w:qFormat/>
    <w:rsid w:val="009A18AF"/>
    <w:pPr>
      <w:keepNext/>
      <w:keepLines/>
      <w:numPr>
        <w:ilvl w:val="8"/>
        <w:numId w:val="1"/>
      </w:numPr>
      <w:spacing w:before="40"/>
      <w:outlineLvl w:val="8"/>
    </w:pPr>
    <w:rPr>
      <w:rFonts w:ascii="Calibri Light" w:hAnsi="Calibri Light" w:cs="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 Heading 1 Char,Alt1 Char,MA Level 1 Char"/>
    <w:link w:val="Heading1"/>
    <w:locked/>
    <w:rsid w:val="007F108C"/>
    <w:rPr>
      <w:rFonts w:asciiTheme="majorHAnsi" w:eastAsia="Times New Roman" w:hAnsiTheme="majorHAnsi" w:cs="Calibri"/>
      <w:b/>
      <w:bCs/>
      <w:color w:val="000000"/>
      <w:sz w:val="32"/>
      <w:szCs w:val="32"/>
      <w:lang w:val="en-GB"/>
    </w:rPr>
  </w:style>
  <w:style w:type="character" w:customStyle="1" w:styleId="Heading2Char">
    <w:name w:val="Heading 2 Char"/>
    <w:aliases w:val="Major Heading Char,MA Heading 2 Char,Alt2 Char,MA Level2 Char,new heading two Char,Para2 Char,Head hdbk Char,Top 2 Char,h2 Char,H2 Char,h2 main heading Char,B Sub/Bold Char,B Sub/Bold1 Char,B Sub/Bold2 Char,B Sub/Bold11 Char"/>
    <w:link w:val="Heading2"/>
    <w:locked/>
    <w:rsid w:val="007F108C"/>
    <w:rPr>
      <w:rFonts w:asciiTheme="majorHAnsi" w:eastAsia="Times New Roman" w:hAnsiTheme="majorHAnsi" w:cs="Calibri"/>
      <w:b/>
      <w:bCs/>
      <w:color w:val="000000"/>
      <w:sz w:val="26"/>
      <w:szCs w:val="26"/>
      <w:lang w:val="en-GB"/>
    </w:rPr>
  </w:style>
  <w:style w:type="character" w:customStyle="1" w:styleId="Heading3Char">
    <w:name w:val="Heading 3 Char"/>
    <w:aliases w:val="MA Heading 3 Char,Alt3 Char,MA Level 3 Char, Alt3 Char"/>
    <w:link w:val="Heading3"/>
    <w:locked/>
    <w:rsid w:val="007F108C"/>
    <w:rPr>
      <w:rFonts w:asciiTheme="majorHAnsi" w:eastAsia="Times New Roman" w:hAnsiTheme="majorHAnsi" w:cs="Helvetica Neue"/>
      <w:color w:val="000000"/>
      <w:sz w:val="25"/>
      <w:szCs w:val="26"/>
      <w:lang w:val="en-GB"/>
    </w:rPr>
  </w:style>
  <w:style w:type="character" w:customStyle="1" w:styleId="Heading4Char">
    <w:name w:val="Heading 4 Char"/>
    <w:aliases w:val="MA Heading 4 Char,Alt4 Char,Heading MA Level 4 Char,MA Section Char,Alts Char"/>
    <w:link w:val="Heading4"/>
    <w:uiPriority w:val="99"/>
    <w:locked/>
    <w:rsid w:val="006D5DC7"/>
    <w:rPr>
      <w:rFonts w:ascii="Helvetica Neue" w:hAnsi="Helvetica Neue" w:cs="Helvetica Neue"/>
      <w:i/>
      <w:iCs/>
      <w:color w:val="000000"/>
    </w:rPr>
  </w:style>
  <w:style w:type="character" w:customStyle="1" w:styleId="Heading5Char">
    <w:name w:val="Heading 5 Char"/>
    <w:aliases w:val="MA Heading 5 Char,Alt5 Char,Heading MA Level 5 Char,MA CV Char,Altv Char"/>
    <w:link w:val="Heading5"/>
    <w:locked/>
    <w:rsid w:val="009A18AF"/>
    <w:rPr>
      <w:rFonts w:ascii="Calibri Light" w:eastAsia="Times New Roman" w:hAnsi="Calibri Light" w:cs="Calibri Light"/>
      <w:color w:val="2F5496"/>
      <w:sz w:val="23"/>
      <w:szCs w:val="23"/>
      <w:lang w:val="en-GB"/>
    </w:rPr>
  </w:style>
  <w:style w:type="character" w:customStyle="1" w:styleId="Heading6Char">
    <w:name w:val="Heading 6 Char"/>
    <w:link w:val="Heading6"/>
    <w:locked/>
    <w:rsid w:val="009A18AF"/>
    <w:rPr>
      <w:rFonts w:ascii="Calibri Light" w:eastAsia="Times New Roman" w:hAnsi="Calibri Light" w:cs="Calibri Light"/>
      <w:color w:val="1F3763"/>
      <w:sz w:val="23"/>
      <w:szCs w:val="23"/>
      <w:lang w:val="en-GB"/>
    </w:rPr>
  </w:style>
  <w:style w:type="character" w:customStyle="1" w:styleId="Heading7Char">
    <w:name w:val="Heading 7 Char"/>
    <w:link w:val="Heading7"/>
    <w:locked/>
    <w:rsid w:val="009A18AF"/>
    <w:rPr>
      <w:rFonts w:ascii="Calibri Light" w:eastAsia="Times New Roman" w:hAnsi="Calibri Light" w:cs="Calibri Light"/>
      <w:i/>
      <w:iCs/>
      <w:color w:val="1F3763"/>
      <w:sz w:val="23"/>
      <w:szCs w:val="23"/>
      <w:lang w:val="en-GB"/>
    </w:rPr>
  </w:style>
  <w:style w:type="character" w:customStyle="1" w:styleId="Heading8Char">
    <w:name w:val="Heading 8 Char"/>
    <w:link w:val="Heading8"/>
    <w:locked/>
    <w:rsid w:val="009A18AF"/>
    <w:rPr>
      <w:rFonts w:ascii="Calibri Light" w:eastAsia="Times New Roman" w:hAnsi="Calibri Light" w:cs="Calibri Light"/>
      <w:color w:val="272727"/>
      <w:sz w:val="21"/>
      <w:szCs w:val="21"/>
      <w:lang w:val="en-GB"/>
    </w:rPr>
  </w:style>
  <w:style w:type="character" w:customStyle="1" w:styleId="Heading9Char">
    <w:name w:val="Heading 9 Char"/>
    <w:link w:val="Heading9"/>
    <w:locked/>
    <w:rsid w:val="009A18AF"/>
    <w:rPr>
      <w:rFonts w:ascii="Calibri Light" w:eastAsia="Times New Roman" w:hAnsi="Calibri Light" w:cs="Calibri Light"/>
      <w:i/>
      <w:iCs/>
      <w:color w:val="272727"/>
      <w:sz w:val="21"/>
      <w:szCs w:val="21"/>
      <w:lang w:val="en-GB"/>
    </w:rPr>
  </w:style>
  <w:style w:type="paragraph" w:styleId="Header">
    <w:name w:val="header"/>
    <w:aliases w:val="MA Header,MA, MA"/>
    <w:basedOn w:val="Normal"/>
    <w:link w:val="HeaderChar"/>
    <w:rsid w:val="00B2330B"/>
    <w:pPr>
      <w:tabs>
        <w:tab w:val="center" w:pos="4680"/>
        <w:tab w:val="right" w:pos="9360"/>
      </w:tabs>
    </w:pPr>
  </w:style>
  <w:style w:type="character" w:customStyle="1" w:styleId="HeaderChar">
    <w:name w:val="Header Char"/>
    <w:aliases w:val="MA Header Char,MA Char, MA Char"/>
    <w:basedOn w:val="DefaultParagraphFont"/>
    <w:link w:val="Header"/>
    <w:uiPriority w:val="99"/>
    <w:locked/>
    <w:rsid w:val="00B2330B"/>
  </w:style>
  <w:style w:type="paragraph" w:styleId="Footer">
    <w:name w:val="footer"/>
    <w:aliases w:val="MA Footer,MA1,MA11"/>
    <w:basedOn w:val="Normal"/>
    <w:link w:val="FooterChar"/>
    <w:rsid w:val="00B2330B"/>
    <w:pPr>
      <w:tabs>
        <w:tab w:val="center" w:pos="4680"/>
        <w:tab w:val="right" w:pos="9360"/>
      </w:tabs>
    </w:pPr>
  </w:style>
  <w:style w:type="character" w:customStyle="1" w:styleId="FooterChar">
    <w:name w:val="Footer Char"/>
    <w:aliases w:val="MA Footer Char,MA1 Char,MA11 Char"/>
    <w:basedOn w:val="DefaultParagraphFont"/>
    <w:link w:val="Footer"/>
    <w:locked/>
    <w:rsid w:val="00B2330B"/>
  </w:style>
  <w:style w:type="paragraph" w:styleId="Title">
    <w:name w:val="Title"/>
    <w:basedOn w:val="Normal"/>
    <w:next w:val="Normal"/>
    <w:link w:val="TitleChar"/>
    <w:qFormat/>
    <w:rsid w:val="00AD5209"/>
    <w:rPr>
      <w:rFonts w:ascii="Helvetica Neue" w:hAnsi="Helvetica Neue" w:cs="Helvetica Neue"/>
      <w:spacing w:val="-10"/>
      <w:kern w:val="28"/>
      <w:sz w:val="56"/>
      <w:szCs w:val="56"/>
    </w:rPr>
  </w:style>
  <w:style w:type="character" w:customStyle="1" w:styleId="TitleChar">
    <w:name w:val="Title Char"/>
    <w:link w:val="Title"/>
    <w:uiPriority w:val="99"/>
    <w:locked/>
    <w:rsid w:val="00AD5209"/>
    <w:rPr>
      <w:rFonts w:ascii="Helvetica Neue" w:hAnsi="Helvetica Neue" w:cs="Helvetica Neue"/>
      <w:spacing w:val="-10"/>
      <w:kern w:val="28"/>
      <w:sz w:val="56"/>
      <w:szCs w:val="56"/>
    </w:rPr>
  </w:style>
  <w:style w:type="paragraph" w:styleId="FootnoteText">
    <w:name w:val="footnote text"/>
    <w:aliases w:val="AR Footnote Text,ALTS FOOTNOTE,(NECG) Footnote Text,Footnote Text Char2,(NECG) Footnote Text Char,Footnote Text Char1 Char1,Footnote Text1,Footnote Text2,ALTS FOOTNOTE2,Footnote Text11,(NECG) Footnote Text1,Footnote text,f"/>
    <w:basedOn w:val="Normal"/>
    <w:link w:val="FootnoteTextChar"/>
    <w:qFormat/>
    <w:rsid w:val="00194253"/>
    <w:pPr>
      <w:spacing w:before="80" w:after="80" w:line="240" w:lineRule="auto"/>
    </w:pPr>
    <w:rPr>
      <w:sz w:val="19"/>
      <w:szCs w:val="19"/>
    </w:rPr>
  </w:style>
  <w:style w:type="character" w:customStyle="1" w:styleId="FootnoteTextChar">
    <w:name w:val="Footnote Text Char"/>
    <w:aliases w:val="AR Footnote Text Char,ALTS FOOTNOTE Char,(NECG) Footnote Text Char1,Footnote Text Char2 Char,(NECG) Footnote Text Char Char,Footnote Text Char1 Char1 Char,Footnote Text1 Char,Footnote Text2 Char,ALTS FOOTNOTE2 Char,Footnote text Char"/>
    <w:link w:val="FootnoteText"/>
    <w:locked/>
    <w:rsid w:val="00194253"/>
    <w:rPr>
      <w:rFonts w:ascii="Calisto MT" w:hAnsi="Calisto MT" w:cs="Calisto MT"/>
      <w:sz w:val="19"/>
      <w:szCs w:val="19"/>
      <w:lang w:val="en-GB"/>
    </w:rPr>
  </w:style>
  <w:style w:type="character" w:styleId="FootnoteReference">
    <w:name w:val="footnote reference"/>
    <w:aliases w:val="(NECG) Footnote Reference,SFG_Footnote Reference,(NECG) Footnote Reference1,(NECG) Footnote Reference2,(NECG) Footnote Reference3,(NECG) Footnote Reference4,(NECG) Footnote Reference5,(NECG) Footnote Reference6,o,Style 3,Style 12"/>
    <w:qFormat/>
    <w:rsid w:val="005160A1"/>
    <w:rPr>
      <w:vertAlign w:val="superscript"/>
    </w:rPr>
  </w:style>
  <w:style w:type="table" w:styleId="TableGrid">
    <w:name w:val="Table Grid"/>
    <w:basedOn w:val="TableNormal"/>
    <w:rsid w:val="005160A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60A1"/>
    <w:rPr>
      <w:color w:val="auto"/>
      <w:u w:val="single"/>
    </w:rPr>
  </w:style>
  <w:style w:type="paragraph" w:customStyle="1" w:styleId="TableHeading">
    <w:name w:val="Table Heading"/>
    <w:basedOn w:val="Normal"/>
    <w:uiPriority w:val="99"/>
    <w:qFormat/>
    <w:rsid w:val="00F864F9"/>
    <w:pPr>
      <w:spacing w:before="240" w:after="0"/>
      <w:jc w:val="left"/>
    </w:pPr>
    <w:rPr>
      <w:rFonts w:asciiTheme="majorHAnsi" w:hAnsiTheme="majorHAnsi" w:cs="Calibri"/>
      <w:b/>
      <w:bCs/>
    </w:rPr>
  </w:style>
  <w:style w:type="paragraph" w:customStyle="1" w:styleId="Tablenote">
    <w:name w:val="Table note"/>
    <w:basedOn w:val="Normal"/>
    <w:uiPriority w:val="99"/>
    <w:rsid w:val="00EA245D"/>
    <w:pPr>
      <w:spacing w:before="40" w:after="240"/>
    </w:pPr>
    <w:rPr>
      <w:rFonts w:ascii="Calibri" w:hAnsi="Calibri" w:cs="Calibri"/>
      <w:sz w:val="18"/>
      <w:szCs w:val="18"/>
    </w:rPr>
  </w:style>
  <w:style w:type="character" w:styleId="UnresolvedMention">
    <w:name w:val="Unresolved Mention"/>
    <w:uiPriority w:val="99"/>
    <w:rsid w:val="005160A1"/>
    <w:rPr>
      <w:color w:val="auto"/>
      <w:shd w:val="clear" w:color="auto" w:fill="auto"/>
    </w:rPr>
  </w:style>
  <w:style w:type="paragraph" w:styleId="Subtitle">
    <w:name w:val="Subtitle"/>
    <w:basedOn w:val="Normal"/>
    <w:next w:val="Normal"/>
    <w:link w:val="SubtitleChar"/>
    <w:uiPriority w:val="99"/>
    <w:qFormat/>
    <w:rsid w:val="00C363D9"/>
    <w:pPr>
      <w:numPr>
        <w:ilvl w:val="1"/>
      </w:numPr>
      <w:spacing w:after="160"/>
    </w:pPr>
    <w:rPr>
      <w:rFonts w:ascii="Helvetica Neue" w:hAnsi="Helvetica Neue" w:cs="Helvetica Neue"/>
      <w:color w:val="000000"/>
      <w:spacing w:val="15"/>
      <w:sz w:val="36"/>
      <w:szCs w:val="36"/>
    </w:rPr>
  </w:style>
  <w:style w:type="character" w:customStyle="1" w:styleId="SubtitleChar">
    <w:name w:val="Subtitle Char"/>
    <w:link w:val="Subtitle"/>
    <w:uiPriority w:val="99"/>
    <w:locked/>
    <w:rsid w:val="00C363D9"/>
    <w:rPr>
      <w:rFonts w:ascii="Helvetica Neue" w:hAnsi="Helvetica Neue" w:cs="Helvetica Neue"/>
      <w:color w:val="000000"/>
      <w:spacing w:val="15"/>
      <w:sz w:val="22"/>
      <w:szCs w:val="22"/>
    </w:rPr>
  </w:style>
  <w:style w:type="paragraph" w:styleId="ListParagraph">
    <w:name w:val="List Paragraph"/>
    <w:basedOn w:val="Normal"/>
    <w:link w:val="ListParagraphChar"/>
    <w:uiPriority w:val="34"/>
    <w:qFormat/>
    <w:rsid w:val="00FC5A20"/>
    <w:pPr>
      <w:ind w:left="720"/>
    </w:pPr>
  </w:style>
  <w:style w:type="character" w:styleId="PageNumber">
    <w:name w:val="page number"/>
    <w:basedOn w:val="DefaultParagraphFont"/>
    <w:rsid w:val="0035141C"/>
  </w:style>
  <w:style w:type="paragraph" w:styleId="Bibliography">
    <w:name w:val="Bibliography"/>
    <w:basedOn w:val="Normal"/>
    <w:next w:val="Normal"/>
    <w:rsid w:val="006A4A56"/>
    <w:pPr>
      <w:spacing w:after="0" w:line="240" w:lineRule="auto"/>
      <w:ind w:left="720" w:hanging="720"/>
    </w:pPr>
  </w:style>
  <w:style w:type="paragraph" w:styleId="BalloonText">
    <w:name w:val="Balloon Text"/>
    <w:basedOn w:val="Normal"/>
    <w:link w:val="BalloonTextChar"/>
    <w:semiHidden/>
    <w:locked/>
    <w:rsid w:val="00170FCC"/>
    <w:rPr>
      <w:rFonts w:ascii="Tahoma" w:hAnsi="Tahoma" w:cs="Tahoma"/>
      <w:sz w:val="16"/>
      <w:szCs w:val="16"/>
    </w:rPr>
  </w:style>
  <w:style w:type="character" w:customStyle="1" w:styleId="BalloonTextChar">
    <w:name w:val="Balloon Text Char"/>
    <w:link w:val="BalloonText"/>
    <w:uiPriority w:val="99"/>
    <w:semiHidden/>
    <w:rsid w:val="00A60B11"/>
    <w:rPr>
      <w:rFonts w:ascii="Segoe UI" w:hAnsi="Segoe UI" w:cs="Segoe UI"/>
      <w:sz w:val="18"/>
      <w:szCs w:val="18"/>
      <w:lang w:val="en-GB" w:eastAsia="en-US"/>
    </w:rPr>
  </w:style>
  <w:style w:type="paragraph" w:customStyle="1" w:styleId="Default">
    <w:name w:val="Default"/>
    <w:rsid w:val="00322293"/>
    <w:pPr>
      <w:autoSpaceDE w:val="0"/>
      <w:autoSpaceDN w:val="0"/>
      <w:adjustRightInd w:val="0"/>
    </w:pPr>
    <w:rPr>
      <w:rFonts w:ascii="Arial" w:hAnsi="Arial" w:cs="Arial"/>
      <w:color w:val="000000"/>
      <w:sz w:val="24"/>
      <w:szCs w:val="24"/>
      <w:lang w:val="en-US"/>
    </w:rPr>
  </w:style>
  <w:style w:type="paragraph" w:styleId="BodyText">
    <w:name w:val="Body Text"/>
    <w:aliases w:val="MA Body Text,AltT"/>
    <w:basedOn w:val="Normal"/>
    <w:link w:val="BodyTextChar"/>
    <w:locked/>
    <w:rsid w:val="00CA0013"/>
    <w:pPr>
      <w:spacing w:before="0" w:after="0" w:line="360" w:lineRule="auto"/>
      <w:jc w:val="center"/>
    </w:pPr>
    <w:rPr>
      <w:b/>
      <w:bCs/>
      <w:sz w:val="52"/>
      <w:szCs w:val="52"/>
    </w:rPr>
  </w:style>
  <w:style w:type="character" w:customStyle="1" w:styleId="BodyTextChar">
    <w:name w:val="Body Text Char"/>
    <w:aliases w:val="MA Body Text Char,AltT Char"/>
    <w:link w:val="BodyText"/>
    <w:locked/>
    <w:rsid w:val="00CA0013"/>
    <w:rPr>
      <w:b/>
      <w:bCs/>
      <w:sz w:val="52"/>
      <w:szCs w:val="52"/>
      <w:lang w:val="en-GB" w:eastAsia="en-US"/>
    </w:rPr>
  </w:style>
  <w:style w:type="paragraph" w:customStyle="1" w:styleId="MABullet1">
    <w:name w:val="MA Bullet 1"/>
    <w:aliases w:val="Alt.,Bullet 1"/>
    <w:basedOn w:val="BodyText"/>
    <w:rsid w:val="00CA0013"/>
    <w:pPr>
      <w:keepLines/>
      <w:widowControl/>
      <w:tabs>
        <w:tab w:val="left" w:pos="284"/>
      </w:tabs>
      <w:overflowPunct/>
      <w:autoSpaceDE/>
      <w:autoSpaceDN/>
      <w:adjustRightInd/>
      <w:spacing w:before="60" w:after="60" w:line="300" w:lineRule="atLeast"/>
      <w:ind w:left="284" w:hanging="284"/>
      <w:jc w:val="both"/>
      <w:textAlignment w:val="auto"/>
    </w:pPr>
    <w:rPr>
      <w:b w:val="0"/>
      <w:bCs w:val="0"/>
      <w:sz w:val="22"/>
      <w:szCs w:val="22"/>
      <w:lang w:val="en-AU" w:eastAsia="en-AU"/>
    </w:rPr>
  </w:style>
  <w:style w:type="paragraph" w:customStyle="1" w:styleId="Heading2nonumber">
    <w:name w:val="Heading 2 (no number)"/>
    <w:basedOn w:val="Heading2"/>
    <w:next w:val="BodyText"/>
    <w:qFormat/>
    <w:rsid w:val="00CA0013"/>
    <w:pPr>
      <w:keepLines w:val="0"/>
      <w:numPr>
        <w:numId w:val="2"/>
      </w:numPr>
      <w:spacing w:before="480" w:after="180" w:line="280" w:lineRule="exact"/>
      <w:jc w:val="left"/>
    </w:pPr>
    <w:rPr>
      <w:rFonts w:ascii="Arial" w:eastAsia="Calibri" w:hAnsi="Arial" w:cs="Arial"/>
      <w:caps/>
      <w:color w:val="auto"/>
      <w:sz w:val="24"/>
      <w:szCs w:val="24"/>
      <w:lang w:val="en-AU" w:eastAsia="en-AU"/>
    </w:rPr>
  </w:style>
  <w:style w:type="paragraph" w:customStyle="1" w:styleId="Tabletext">
    <w:name w:val="Table text"/>
    <w:basedOn w:val="Normal"/>
    <w:link w:val="TabletextChar"/>
    <w:rsid w:val="00CA210F"/>
    <w:pPr>
      <w:keepNext/>
      <w:spacing w:after="100"/>
    </w:pPr>
    <w:rPr>
      <w:rFonts w:ascii="Book Antiqua" w:hAnsi="Book Antiqua"/>
      <w:sz w:val="20"/>
      <w:lang w:val="en-AU"/>
    </w:rPr>
  </w:style>
  <w:style w:type="character" w:customStyle="1" w:styleId="TabletextChar">
    <w:name w:val="Table text Char"/>
    <w:link w:val="Tabletext"/>
    <w:uiPriority w:val="99"/>
    <w:locked/>
    <w:rsid w:val="00CA210F"/>
    <w:rPr>
      <w:rFonts w:ascii="Book Antiqua" w:eastAsia="Times New Roman" w:hAnsi="Book Antiqua"/>
    </w:rPr>
  </w:style>
  <w:style w:type="paragraph" w:customStyle="1" w:styleId="Sub-sectionheading">
    <w:name w:val="Sub-section heading"/>
    <w:basedOn w:val="Normal"/>
    <w:next w:val="Normal"/>
    <w:uiPriority w:val="99"/>
    <w:rsid w:val="00CA210F"/>
    <w:pPr>
      <w:keepNext/>
      <w:tabs>
        <w:tab w:val="left" w:pos="709"/>
        <w:tab w:val="left" w:pos="1418"/>
        <w:tab w:val="left" w:pos="2126"/>
        <w:tab w:val="left" w:pos="2835"/>
        <w:tab w:val="right" w:pos="8222"/>
      </w:tabs>
      <w:spacing w:before="360" w:after="240" w:line="240" w:lineRule="auto"/>
    </w:pPr>
    <w:rPr>
      <w:rFonts w:ascii="Arial" w:hAnsi="Arial"/>
      <w:b/>
      <w:sz w:val="22"/>
      <w:lang w:eastAsia="en-AU"/>
    </w:rPr>
  </w:style>
  <w:style w:type="character" w:styleId="EndnoteReference">
    <w:name w:val="endnote reference"/>
    <w:basedOn w:val="DefaultParagraphFont"/>
    <w:unhideWhenUsed/>
    <w:locked/>
    <w:rsid w:val="00FA4445"/>
    <w:rPr>
      <w:vertAlign w:val="superscript"/>
    </w:rPr>
  </w:style>
  <w:style w:type="character" w:styleId="PlaceholderText">
    <w:name w:val="Placeholder Text"/>
    <w:basedOn w:val="DefaultParagraphFont"/>
    <w:uiPriority w:val="99"/>
    <w:semiHidden/>
    <w:rsid w:val="0031194E"/>
    <w:rPr>
      <w:color w:val="808080"/>
    </w:rPr>
  </w:style>
  <w:style w:type="character" w:customStyle="1" w:styleId="ListParagraphChar">
    <w:name w:val="List Paragraph Char"/>
    <w:basedOn w:val="DefaultParagraphFont"/>
    <w:link w:val="ListParagraph"/>
    <w:uiPriority w:val="99"/>
    <w:locked/>
    <w:rsid w:val="00D079CB"/>
    <w:rPr>
      <w:rFonts w:ascii="Calisto MT" w:hAnsi="Calisto MT" w:cs="Calisto MT"/>
      <w:sz w:val="23"/>
      <w:szCs w:val="23"/>
      <w:lang w:val="en-GB"/>
    </w:rPr>
  </w:style>
  <w:style w:type="paragraph" w:styleId="Quote">
    <w:name w:val="Quote"/>
    <w:basedOn w:val="Normal"/>
    <w:next w:val="Normal"/>
    <w:link w:val="QuoteChar"/>
    <w:uiPriority w:val="99"/>
    <w:qFormat/>
    <w:rsid w:val="00D079CB"/>
    <w:pPr>
      <w:spacing w:before="80" w:after="80"/>
      <w:ind w:left="567" w:right="567"/>
    </w:pPr>
    <w:rPr>
      <w:i/>
      <w:iCs/>
      <w:color w:val="000000"/>
      <w:lang w:val="en-AU"/>
    </w:rPr>
  </w:style>
  <w:style w:type="character" w:customStyle="1" w:styleId="QuoteChar">
    <w:name w:val="Quote Char"/>
    <w:basedOn w:val="DefaultParagraphFont"/>
    <w:link w:val="Quote"/>
    <w:uiPriority w:val="99"/>
    <w:rsid w:val="00D079CB"/>
    <w:rPr>
      <w:rFonts w:ascii="Calisto MT" w:eastAsia="Times New Roman" w:hAnsi="Calisto MT"/>
      <w:i/>
      <w:iCs/>
      <w:color w:val="000000"/>
      <w:sz w:val="23"/>
    </w:rPr>
  </w:style>
  <w:style w:type="paragraph" w:styleId="TOC1">
    <w:name w:val="toc 1"/>
    <w:basedOn w:val="Normal"/>
    <w:next w:val="Normal"/>
    <w:autoRedefine/>
    <w:uiPriority w:val="39"/>
    <w:unhideWhenUsed/>
    <w:locked/>
    <w:rsid w:val="007A1253"/>
    <w:pPr>
      <w:tabs>
        <w:tab w:val="right" w:leader="dot" w:pos="9010"/>
      </w:tabs>
      <w:spacing w:after="100"/>
    </w:pPr>
  </w:style>
  <w:style w:type="paragraph" w:styleId="TOC2">
    <w:name w:val="toc 2"/>
    <w:basedOn w:val="Normal"/>
    <w:next w:val="Normal"/>
    <w:autoRedefine/>
    <w:uiPriority w:val="39"/>
    <w:unhideWhenUsed/>
    <w:locked/>
    <w:rsid w:val="00121008"/>
    <w:pPr>
      <w:spacing w:after="100"/>
      <w:ind w:left="230"/>
    </w:pPr>
  </w:style>
  <w:style w:type="paragraph" w:styleId="TOC3">
    <w:name w:val="toc 3"/>
    <w:basedOn w:val="Normal"/>
    <w:next w:val="Normal"/>
    <w:autoRedefine/>
    <w:uiPriority w:val="39"/>
    <w:unhideWhenUsed/>
    <w:locked/>
    <w:rsid w:val="00121008"/>
    <w:pPr>
      <w:spacing w:after="100"/>
      <w:ind w:left="460"/>
    </w:pPr>
  </w:style>
  <w:style w:type="character" w:styleId="CommentReference">
    <w:name w:val="annotation reference"/>
    <w:basedOn w:val="DefaultParagraphFont"/>
    <w:semiHidden/>
    <w:unhideWhenUsed/>
    <w:locked/>
    <w:rsid w:val="00DD7657"/>
    <w:rPr>
      <w:sz w:val="16"/>
      <w:szCs w:val="16"/>
    </w:rPr>
  </w:style>
  <w:style w:type="paragraph" w:styleId="CommentText">
    <w:name w:val="annotation text"/>
    <w:basedOn w:val="Normal"/>
    <w:link w:val="CommentTextChar"/>
    <w:semiHidden/>
    <w:unhideWhenUsed/>
    <w:locked/>
    <w:rsid w:val="00DD7657"/>
    <w:pPr>
      <w:spacing w:line="240" w:lineRule="auto"/>
    </w:pPr>
    <w:rPr>
      <w:sz w:val="20"/>
    </w:rPr>
  </w:style>
  <w:style w:type="character" w:customStyle="1" w:styleId="CommentTextChar">
    <w:name w:val="Comment Text Char"/>
    <w:basedOn w:val="DefaultParagraphFont"/>
    <w:link w:val="CommentText"/>
    <w:semiHidden/>
    <w:rsid w:val="00DD7657"/>
    <w:rPr>
      <w:rFonts w:ascii="Calisto MT" w:hAnsi="Calisto MT" w:cs="Calisto MT"/>
      <w:lang w:val="en-GB"/>
    </w:rPr>
  </w:style>
  <w:style w:type="paragraph" w:styleId="CommentSubject">
    <w:name w:val="annotation subject"/>
    <w:basedOn w:val="CommentText"/>
    <w:next w:val="CommentText"/>
    <w:link w:val="CommentSubjectChar"/>
    <w:unhideWhenUsed/>
    <w:locked/>
    <w:rsid w:val="00DD7657"/>
    <w:rPr>
      <w:b/>
      <w:bCs/>
    </w:rPr>
  </w:style>
  <w:style w:type="character" w:customStyle="1" w:styleId="CommentSubjectChar">
    <w:name w:val="Comment Subject Char"/>
    <w:basedOn w:val="CommentTextChar"/>
    <w:link w:val="CommentSubject"/>
    <w:rsid w:val="00DD7657"/>
    <w:rPr>
      <w:rFonts w:ascii="Calisto MT" w:hAnsi="Calisto MT" w:cs="Calisto MT"/>
      <w:b/>
      <w:bCs/>
      <w:lang w:val="en-GB"/>
    </w:rPr>
  </w:style>
  <w:style w:type="paragraph" w:styleId="NormalWeb">
    <w:name w:val="Normal (Web)"/>
    <w:basedOn w:val="Normal"/>
    <w:uiPriority w:val="99"/>
    <w:unhideWhenUsed/>
    <w:locked/>
    <w:rsid w:val="00980055"/>
    <w:rPr>
      <w:szCs w:val="24"/>
    </w:rPr>
  </w:style>
  <w:style w:type="paragraph" w:styleId="Revision">
    <w:name w:val="Revision"/>
    <w:hidden/>
    <w:uiPriority w:val="99"/>
    <w:semiHidden/>
    <w:rsid w:val="00D20C00"/>
    <w:rPr>
      <w:rFonts w:ascii="Calisto MT" w:hAnsi="Calisto MT" w:cs="Calisto MT"/>
      <w:sz w:val="23"/>
      <w:szCs w:val="23"/>
      <w:lang w:val="en-GB"/>
    </w:rPr>
  </w:style>
  <w:style w:type="paragraph" w:customStyle="1" w:styleId="Boxesin-heading">
    <w:name w:val="Boxes in-heading"/>
    <w:basedOn w:val="Boxes"/>
    <w:rsid w:val="00B107B0"/>
    <w:pPr>
      <w:spacing w:before="140"/>
      <w:jc w:val="center"/>
    </w:pPr>
    <w:rPr>
      <w:rFonts w:ascii="Arial" w:hAnsi="Arial"/>
      <w:b/>
      <w:sz w:val="24"/>
    </w:rPr>
  </w:style>
  <w:style w:type="paragraph" w:customStyle="1" w:styleId="Boxes">
    <w:name w:val="Boxes"/>
    <w:basedOn w:val="Normal"/>
    <w:rsid w:val="00B107B0"/>
    <w:pPr>
      <w:pBdr>
        <w:top w:val="single" w:sz="6" w:space="10" w:color="auto"/>
        <w:left w:val="single" w:sz="6" w:space="10" w:color="auto"/>
        <w:bottom w:val="single" w:sz="6" w:space="10" w:color="auto"/>
        <w:right w:val="single" w:sz="6" w:space="10" w:color="auto"/>
      </w:pBdr>
      <w:spacing w:before="0" w:after="100" w:line="260" w:lineRule="auto"/>
      <w:ind w:left="216" w:right="216"/>
      <w:jc w:val="left"/>
    </w:pPr>
    <w:rPr>
      <w:sz w:val="20"/>
    </w:rPr>
  </w:style>
  <w:style w:type="paragraph" w:customStyle="1" w:styleId="Text">
    <w:name w:val="Text"/>
    <w:basedOn w:val="Normal"/>
    <w:link w:val="TextChar"/>
    <w:qFormat/>
    <w:rsid w:val="00B107B0"/>
  </w:style>
  <w:style w:type="character" w:customStyle="1" w:styleId="TextChar">
    <w:name w:val="Text Char"/>
    <w:link w:val="Text"/>
    <w:locked/>
    <w:rsid w:val="00B107B0"/>
    <w:rPr>
      <w:rFonts w:ascii="Times New Roman" w:eastAsia="Times New Roman" w:hAnsi="Times New Roman"/>
      <w:sz w:val="24"/>
      <w:lang w:val="en-GB"/>
    </w:rPr>
  </w:style>
  <w:style w:type="paragraph" w:customStyle="1" w:styleId="Quotesfreestanding">
    <w:name w:val="Quotes freestanding"/>
    <w:basedOn w:val="Normal"/>
    <w:next w:val="Text"/>
    <w:rsid w:val="00B107B0"/>
    <w:pPr>
      <w:tabs>
        <w:tab w:val="right" w:pos="8928"/>
      </w:tabs>
      <w:spacing w:before="0" w:after="140" w:line="260" w:lineRule="auto"/>
      <w:ind w:left="460"/>
      <w:jc w:val="left"/>
    </w:pPr>
  </w:style>
  <w:style w:type="paragraph" w:customStyle="1" w:styleId="Tablesource">
    <w:name w:val="Table source"/>
    <w:basedOn w:val="Normal"/>
    <w:qFormat/>
    <w:rsid w:val="00B107B0"/>
    <w:pPr>
      <w:spacing w:before="40" w:after="280" w:line="240" w:lineRule="auto"/>
      <w:jc w:val="left"/>
    </w:pPr>
    <w:rPr>
      <w:rFonts w:ascii="Helvetica" w:hAnsi="Helvetica"/>
      <w:sz w:val="18"/>
    </w:rPr>
  </w:style>
  <w:style w:type="paragraph" w:customStyle="1" w:styleId="Figure">
    <w:name w:val="Figure"/>
    <w:basedOn w:val="Normal"/>
    <w:rsid w:val="00B107B0"/>
    <w:pPr>
      <w:pBdr>
        <w:top w:val="single" w:sz="6" w:space="0" w:color="auto"/>
        <w:left w:val="single" w:sz="6" w:space="0" w:color="auto"/>
        <w:bottom w:val="single" w:sz="6" w:space="0" w:color="auto"/>
        <w:right w:val="single" w:sz="6" w:space="0" w:color="auto"/>
      </w:pBdr>
      <w:spacing w:before="0" w:after="0" w:line="240" w:lineRule="auto"/>
      <w:jc w:val="center"/>
    </w:pPr>
    <w:rPr>
      <w:sz w:val="8"/>
    </w:rPr>
  </w:style>
  <w:style w:type="paragraph" w:customStyle="1" w:styleId="BULLETLEADINTEXT">
    <w:name w:val="BULLET LEAD IN TEXT"/>
    <w:basedOn w:val="Text"/>
    <w:rsid w:val="00B107B0"/>
    <w:pPr>
      <w:spacing w:after="100"/>
    </w:pPr>
  </w:style>
  <w:style w:type="paragraph" w:customStyle="1" w:styleId="BULLET">
    <w:name w:val="BULLET"/>
    <w:basedOn w:val="BULLETLAST"/>
    <w:rsid w:val="00B107B0"/>
    <w:pPr>
      <w:spacing w:after="80"/>
      <w:ind w:left="504" w:hanging="504"/>
    </w:pPr>
  </w:style>
  <w:style w:type="paragraph" w:customStyle="1" w:styleId="BULLETLAST">
    <w:name w:val="BULLET LAST"/>
    <w:rsid w:val="00B107B0"/>
    <w:pPr>
      <w:widowControl w:val="0"/>
      <w:tabs>
        <w:tab w:val="left" w:pos="520"/>
      </w:tabs>
      <w:overflowPunct w:val="0"/>
      <w:autoSpaceDE w:val="0"/>
      <w:autoSpaceDN w:val="0"/>
      <w:adjustRightInd w:val="0"/>
      <w:spacing w:after="140" w:line="300" w:lineRule="auto"/>
      <w:ind w:left="500" w:hanging="500"/>
      <w:jc w:val="both"/>
      <w:textAlignment w:val="baseline"/>
    </w:pPr>
    <w:rPr>
      <w:rFonts w:ascii="Times" w:eastAsia="Times New Roman" w:hAnsi="Times"/>
      <w:noProof/>
      <w:sz w:val="24"/>
    </w:rPr>
  </w:style>
  <w:style w:type="paragraph" w:customStyle="1" w:styleId="TOC10">
    <w:name w:val="TOC1"/>
    <w:basedOn w:val="Normal"/>
    <w:rsid w:val="00B107B0"/>
    <w:pPr>
      <w:tabs>
        <w:tab w:val="left" w:pos="720"/>
        <w:tab w:val="right" w:leader="dot" w:pos="9000"/>
      </w:tabs>
      <w:spacing w:line="240" w:lineRule="auto"/>
      <w:ind w:left="720" w:hanging="720"/>
      <w:jc w:val="left"/>
    </w:pPr>
    <w:rPr>
      <w:rFonts w:ascii="Helvetica" w:hAnsi="Helvetica"/>
      <w:caps/>
    </w:rPr>
  </w:style>
  <w:style w:type="paragraph" w:customStyle="1" w:styleId="Figurelastline">
    <w:name w:val="Figure last line"/>
    <w:basedOn w:val="Figure"/>
    <w:rsid w:val="00B107B0"/>
    <w:pPr>
      <w:spacing w:after="280"/>
    </w:pPr>
  </w:style>
  <w:style w:type="paragraph" w:customStyle="1" w:styleId="Boxeslastline">
    <w:name w:val="Boxes last line"/>
    <w:basedOn w:val="Boxes"/>
    <w:rsid w:val="00B107B0"/>
    <w:pPr>
      <w:spacing w:after="280"/>
    </w:pPr>
  </w:style>
  <w:style w:type="paragraph" w:customStyle="1" w:styleId="Figurelastlinesource">
    <w:name w:val="Figure last line source"/>
    <w:basedOn w:val="Figurelastline"/>
    <w:rsid w:val="00B107B0"/>
    <w:pPr>
      <w:spacing w:after="40"/>
    </w:pPr>
  </w:style>
  <w:style w:type="paragraph" w:customStyle="1" w:styleId="Figuresource">
    <w:name w:val="Figure source"/>
    <w:basedOn w:val="Tablesource"/>
    <w:rsid w:val="00B107B0"/>
  </w:style>
  <w:style w:type="paragraph" w:customStyle="1" w:styleId="TOC20">
    <w:name w:val="TOC2"/>
    <w:basedOn w:val="Normal"/>
    <w:rsid w:val="00B107B0"/>
    <w:pPr>
      <w:tabs>
        <w:tab w:val="right" w:leader="dot" w:pos="9000"/>
      </w:tabs>
      <w:spacing w:before="0" w:after="80" w:line="240" w:lineRule="auto"/>
      <w:ind w:left="1440" w:hanging="720"/>
      <w:jc w:val="left"/>
    </w:pPr>
    <w:rPr>
      <w:rFonts w:ascii="Helvetica" w:hAnsi="Helvetica"/>
    </w:rPr>
  </w:style>
  <w:style w:type="paragraph" w:customStyle="1" w:styleId="TOC30">
    <w:name w:val="TOC3"/>
    <w:basedOn w:val="Normal"/>
    <w:rsid w:val="00B107B0"/>
    <w:pPr>
      <w:tabs>
        <w:tab w:val="right" w:leader="dot" w:pos="9000"/>
      </w:tabs>
      <w:spacing w:before="0" w:after="80" w:line="240" w:lineRule="auto"/>
      <w:ind w:left="2160" w:hanging="720"/>
      <w:jc w:val="left"/>
    </w:pPr>
    <w:rPr>
      <w:rFonts w:ascii="Helvetica" w:hAnsi="Helvetica"/>
    </w:rPr>
  </w:style>
  <w:style w:type="paragraph" w:styleId="Caption">
    <w:name w:val="caption"/>
    <w:aliases w:val="MA Caption"/>
    <w:basedOn w:val="Normal"/>
    <w:next w:val="Normal"/>
    <w:qFormat/>
    <w:locked/>
    <w:rsid w:val="00B107B0"/>
    <w:pPr>
      <w:spacing w:before="140" w:after="40" w:line="240" w:lineRule="auto"/>
      <w:ind w:left="1134" w:hanging="1134"/>
      <w:jc w:val="left"/>
    </w:pPr>
    <w:rPr>
      <w:rFonts w:ascii="Arial" w:hAnsi="Arial"/>
    </w:rPr>
  </w:style>
  <w:style w:type="paragraph" w:styleId="ListBullet">
    <w:name w:val="List Bullet"/>
    <w:basedOn w:val="Normal"/>
    <w:locked/>
    <w:rsid w:val="00B107B0"/>
    <w:pPr>
      <w:tabs>
        <w:tab w:val="left" w:pos="360"/>
      </w:tabs>
      <w:spacing w:before="0" w:after="0" w:line="240" w:lineRule="auto"/>
      <w:ind w:left="360" w:hanging="360"/>
      <w:jc w:val="left"/>
    </w:pPr>
  </w:style>
  <w:style w:type="paragraph" w:customStyle="1" w:styleId="Normal1">
    <w:name w:val="Normal1"/>
    <w:basedOn w:val="Normal"/>
    <w:rsid w:val="00B107B0"/>
    <w:pPr>
      <w:spacing w:before="0" w:after="0" w:line="240" w:lineRule="auto"/>
      <w:jc w:val="left"/>
    </w:pPr>
    <w:rPr>
      <w:rFonts w:ascii="Times" w:hAnsi="Times"/>
      <w:lang w:val="en-AU"/>
    </w:rPr>
  </w:style>
  <w:style w:type="paragraph" w:customStyle="1" w:styleId="TOC4">
    <w:name w:val="TOC4"/>
    <w:basedOn w:val="TOC30"/>
    <w:rsid w:val="00B107B0"/>
    <w:pPr>
      <w:ind w:left="709"/>
    </w:pPr>
  </w:style>
  <w:style w:type="paragraph" w:styleId="TOC40">
    <w:name w:val="toc 4"/>
    <w:basedOn w:val="Normal"/>
    <w:next w:val="Normal"/>
    <w:uiPriority w:val="39"/>
    <w:locked/>
    <w:rsid w:val="00B107B0"/>
    <w:pPr>
      <w:spacing w:before="0" w:after="0" w:line="240" w:lineRule="auto"/>
      <w:ind w:left="720"/>
      <w:jc w:val="left"/>
    </w:pPr>
  </w:style>
  <w:style w:type="paragraph" w:styleId="TOC5">
    <w:name w:val="toc 5"/>
    <w:basedOn w:val="Normal"/>
    <w:next w:val="Normal"/>
    <w:uiPriority w:val="39"/>
    <w:locked/>
    <w:rsid w:val="00B107B0"/>
    <w:pPr>
      <w:spacing w:before="0" w:after="0" w:line="240" w:lineRule="auto"/>
      <w:ind w:left="960"/>
      <w:jc w:val="left"/>
    </w:pPr>
  </w:style>
  <w:style w:type="paragraph" w:styleId="TOC6">
    <w:name w:val="toc 6"/>
    <w:basedOn w:val="Normal"/>
    <w:next w:val="Normal"/>
    <w:uiPriority w:val="39"/>
    <w:locked/>
    <w:rsid w:val="00B107B0"/>
    <w:pPr>
      <w:spacing w:before="0" w:after="0" w:line="240" w:lineRule="auto"/>
      <w:ind w:left="1200"/>
      <w:jc w:val="left"/>
    </w:pPr>
  </w:style>
  <w:style w:type="paragraph" w:styleId="TOC7">
    <w:name w:val="toc 7"/>
    <w:basedOn w:val="Normal"/>
    <w:next w:val="Normal"/>
    <w:uiPriority w:val="39"/>
    <w:locked/>
    <w:rsid w:val="00B107B0"/>
    <w:pPr>
      <w:spacing w:before="0" w:after="0" w:line="240" w:lineRule="auto"/>
      <w:ind w:left="1440"/>
      <w:jc w:val="left"/>
    </w:pPr>
  </w:style>
  <w:style w:type="paragraph" w:styleId="TOC8">
    <w:name w:val="toc 8"/>
    <w:basedOn w:val="Normal"/>
    <w:next w:val="Normal"/>
    <w:uiPriority w:val="39"/>
    <w:locked/>
    <w:rsid w:val="00B107B0"/>
    <w:pPr>
      <w:spacing w:before="0" w:after="0" w:line="240" w:lineRule="auto"/>
      <w:ind w:left="1680"/>
      <w:jc w:val="left"/>
    </w:pPr>
  </w:style>
  <w:style w:type="paragraph" w:styleId="TOC9">
    <w:name w:val="toc 9"/>
    <w:basedOn w:val="Normal"/>
    <w:next w:val="Normal"/>
    <w:uiPriority w:val="39"/>
    <w:locked/>
    <w:rsid w:val="00B107B0"/>
    <w:pPr>
      <w:spacing w:before="0" w:after="0" w:line="240" w:lineRule="auto"/>
      <w:ind w:left="1920"/>
      <w:jc w:val="left"/>
    </w:pPr>
  </w:style>
  <w:style w:type="paragraph" w:styleId="TableofFigures">
    <w:name w:val="table of figures"/>
    <w:basedOn w:val="Normal"/>
    <w:next w:val="Normal"/>
    <w:semiHidden/>
    <w:locked/>
    <w:rsid w:val="00B107B0"/>
    <w:pPr>
      <w:spacing w:before="0" w:after="0" w:line="240" w:lineRule="auto"/>
      <w:ind w:left="480" w:hanging="480"/>
      <w:jc w:val="left"/>
    </w:pPr>
  </w:style>
  <w:style w:type="paragraph" w:customStyle="1" w:styleId="MAReportSubTitle">
    <w:name w:val="MA Report SubTitle"/>
    <w:basedOn w:val="MAReportTitle"/>
    <w:next w:val="BodyText"/>
    <w:rsid w:val="00B107B0"/>
    <w:rPr>
      <w:sz w:val="28"/>
    </w:rPr>
  </w:style>
  <w:style w:type="paragraph" w:customStyle="1" w:styleId="MAReportTitle">
    <w:name w:val="MA Report Title"/>
    <w:basedOn w:val="Normal"/>
    <w:next w:val="BodyText"/>
    <w:semiHidden/>
    <w:rsid w:val="00B107B0"/>
    <w:pPr>
      <w:keepNext/>
      <w:keepLines/>
      <w:spacing w:before="0" w:after="0"/>
      <w:jc w:val="left"/>
    </w:pPr>
    <w:rPr>
      <w:rFonts w:ascii="Arial Narrow" w:hAnsi="Arial Narrow"/>
      <w:kern w:val="28"/>
      <w:sz w:val="56"/>
      <w:szCs w:val="40"/>
      <w:lang w:val="en-AU" w:eastAsia="en-AU"/>
    </w:rPr>
  </w:style>
  <w:style w:type="paragraph" w:customStyle="1" w:styleId="maAddress">
    <w:name w:val="ma Address"/>
    <w:basedOn w:val="MAReportTitle"/>
    <w:rsid w:val="00B107B0"/>
    <w:pPr>
      <w:spacing w:line="240" w:lineRule="atLeast"/>
    </w:pPr>
    <w:rPr>
      <w:color w:val="000080"/>
      <w:sz w:val="20"/>
      <w:lang w:val="en-CA"/>
    </w:rPr>
  </w:style>
  <w:style w:type="paragraph" w:customStyle="1" w:styleId="MACellText">
    <w:name w:val="MA Cell Text"/>
    <w:aliases w:val="AltG,Cell Text"/>
    <w:basedOn w:val="BodyText"/>
    <w:rsid w:val="00B107B0"/>
    <w:pPr>
      <w:keepLines/>
      <w:widowControl/>
      <w:overflowPunct/>
      <w:autoSpaceDE/>
      <w:autoSpaceDN/>
      <w:adjustRightInd/>
      <w:spacing w:before="20" w:after="20" w:line="240" w:lineRule="auto"/>
      <w:jc w:val="left"/>
      <w:textAlignment w:val="auto"/>
    </w:pPr>
    <w:rPr>
      <w:b w:val="0"/>
      <w:bCs w:val="0"/>
      <w:sz w:val="22"/>
      <w:szCs w:val="22"/>
      <w:lang w:val="en-AU" w:eastAsia="en-AU"/>
    </w:rPr>
  </w:style>
  <w:style w:type="paragraph" w:customStyle="1" w:styleId="MACellBullet">
    <w:name w:val="MA Cell Bullet"/>
    <w:aliases w:val="AltB,Cell Bullet"/>
    <w:basedOn w:val="Normal"/>
    <w:rsid w:val="00B107B0"/>
    <w:pPr>
      <w:keepLines/>
      <w:numPr>
        <w:numId w:val="3"/>
      </w:numPr>
      <w:tabs>
        <w:tab w:val="clear" w:pos="360"/>
        <w:tab w:val="left" w:pos="284"/>
      </w:tabs>
      <w:spacing w:before="20" w:after="20" w:line="240" w:lineRule="atLeast"/>
      <w:ind w:left="720" w:hanging="360"/>
      <w:jc w:val="left"/>
    </w:pPr>
    <w:rPr>
      <w:rFonts w:ascii="Garamond" w:hAnsi="Garamond"/>
      <w:szCs w:val="22"/>
      <w:lang w:val="en-US" w:eastAsia="en-AU"/>
    </w:rPr>
  </w:style>
  <w:style w:type="paragraph" w:customStyle="1" w:styleId="MACvStyleName">
    <w:name w:val="MA CvStyle Name"/>
    <w:aliases w:val="AltV,CV Name"/>
    <w:basedOn w:val="Normal"/>
    <w:next w:val="BodyText"/>
    <w:rsid w:val="00B107B0"/>
    <w:pPr>
      <w:keepNext/>
      <w:keepLines/>
      <w:spacing w:before="240" w:after="20"/>
      <w:jc w:val="left"/>
      <w:outlineLvl w:val="1"/>
    </w:pPr>
    <w:rPr>
      <w:rFonts w:ascii="Arial Narrow" w:hAnsi="Arial Narrow"/>
      <w:b/>
      <w:snapToGrid w:val="0"/>
      <w:color w:val="000000"/>
      <w:spacing w:val="-4"/>
      <w:kern w:val="28"/>
      <w:sz w:val="28"/>
    </w:rPr>
  </w:style>
  <w:style w:type="paragraph" w:customStyle="1" w:styleId="MAHeadingUnderlined">
    <w:name w:val="MA Heading Underlined"/>
    <w:aliases w:val="AltU,CV Heading Underlined"/>
    <w:basedOn w:val="Normal"/>
    <w:next w:val="BodyText"/>
    <w:rsid w:val="00B107B0"/>
    <w:pPr>
      <w:keepNext/>
      <w:keepLines/>
      <w:pBdr>
        <w:bottom w:val="single" w:sz="8" w:space="5" w:color="000080"/>
      </w:pBdr>
      <w:spacing w:before="240" w:after="240" w:line="220" w:lineRule="atLeast"/>
      <w:ind w:right="4536"/>
      <w:jc w:val="left"/>
    </w:pPr>
    <w:rPr>
      <w:rFonts w:ascii="Arial Narrow" w:hAnsi="Arial Narrow"/>
      <w:b/>
      <w:snapToGrid w:val="0"/>
      <w:color w:val="000080"/>
      <w:spacing w:val="-4"/>
      <w:kern w:val="28"/>
      <w:sz w:val="28"/>
      <w14:shadow w14:blurRad="50800" w14:dist="38100" w14:dir="2700000" w14:sx="100000" w14:sy="100000" w14:kx="0" w14:ky="0" w14:algn="tl">
        <w14:srgbClr w14:val="000000">
          <w14:alpha w14:val="60000"/>
        </w14:srgbClr>
      </w14:shadow>
    </w:rPr>
  </w:style>
  <w:style w:type="paragraph" w:customStyle="1" w:styleId="MAList1">
    <w:name w:val="MA List1"/>
    <w:aliases w:val="AltN"/>
    <w:basedOn w:val="BodyText"/>
    <w:rsid w:val="00B107B0"/>
    <w:pPr>
      <w:keepLines/>
      <w:widowControl/>
      <w:numPr>
        <w:numId w:val="4"/>
      </w:numPr>
      <w:tabs>
        <w:tab w:val="clear" w:pos="425"/>
        <w:tab w:val="left" w:pos="284"/>
      </w:tabs>
      <w:overflowPunct/>
      <w:autoSpaceDE/>
      <w:autoSpaceDN/>
      <w:adjustRightInd/>
      <w:spacing w:before="60" w:after="60" w:line="300" w:lineRule="atLeast"/>
      <w:ind w:left="284" w:hanging="284"/>
      <w:jc w:val="left"/>
      <w:textAlignment w:val="auto"/>
    </w:pPr>
    <w:rPr>
      <w:b w:val="0"/>
      <w:bCs w:val="0"/>
      <w:sz w:val="22"/>
      <w:szCs w:val="20"/>
      <w:lang w:val="en-AU" w:eastAsia="en-AU"/>
    </w:rPr>
  </w:style>
  <w:style w:type="paragraph" w:styleId="BodyText2">
    <w:name w:val="Body Text 2"/>
    <w:basedOn w:val="Normal"/>
    <w:link w:val="BodyText2Char"/>
    <w:locked/>
    <w:rsid w:val="00B107B0"/>
    <w:pPr>
      <w:spacing w:before="0" w:after="0" w:line="240" w:lineRule="auto"/>
      <w:jc w:val="left"/>
    </w:pPr>
    <w:rPr>
      <w:rFonts w:ascii="Arial" w:hAnsi="Arial"/>
      <w:spacing w:val="-5"/>
      <w:lang w:val="en-AU"/>
    </w:rPr>
  </w:style>
  <w:style w:type="character" w:customStyle="1" w:styleId="BodyText2Char">
    <w:name w:val="Body Text 2 Char"/>
    <w:basedOn w:val="DefaultParagraphFont"/>
    <w:link w:val="BodyText2"/>
    <w:rsid w:val="00B107B0"/>
    <w:rPr>
      <w:rFonts w:ascii="Arial" w:eastAsia="Times New Roman" w:hAnsi="Arial"/>
      <w:spacing w:val="-5"/>
      <w:sz w:val="24"/>
    </w:rPr>
  </w:style>
  <w:style w:type="paragraph" w:customStyle="1" w:styleId="text0">
    <w:name w:val="text0"/>
    <w:basedOn w:val="Normal"/>
    <w:rsid w:val="00B107B0"/>
    <w:pPr>
      <w:spacing w:before="100" w:beforeAutospacing="1" w:after="100" w:afterAutospacing="1" w:line="240" w:lineRule="auto"/>
      <w:jc w:val="left"/>
    </w:pPr>
    <w:rPr>
      <w:rFonts w:ascii="Arial Unicode MS" w:eastAsia="Arial Unicode MS" w:hAnsi="Arial Unicode MS" w:cs="Arial Unicode MS"/>
      <w:szCs w:val="24"/>
      <w:lang w:val="en-US"/>
    </w:rPr>
  </w:style>
  <w:style w:type="character" w:styleId="FollowedHyperlink">
    <w:name w:val="FollowedHyperlink"/>
    <w:locked/>
    <w:rsid w:val="00B107B0"/>
    <w:rPr>
      <w:color w:val="800080"/>
      <w:u w:val="single"/>
    </w:rPr>
  </w:style>
  <w:style w:type="paragraph" w:styleId="BodyTextIndent">
    <w:name w:val="Body Text Indent"/>
    <w:basedOn w:val="Normal"/>
    <w:link w:val="BodyTextIndentChar"/>
    <w:locked/>
    <w:rsid w:val="00B107B0"/>
    <w:pPr>
      <w:spacing w:before="0" w:after="0" w:line="240" w:lineRule="auto"/>
      <w:jc w:val="left"/>
    </w:pPr>
    <w:rPr>
      <w:rFonts w:ascii="Arial" w:hAnsi="Arial" w:cs="Arial"/>
      <w:i/>
      <w:iCs/>
      <w:sz w:val="20"/>
      <w:lang w:val="en-AU"/>
    </w:rPr>
  </w:style>
  <w:style w:type="character" w:customStyle="1" w:styleId="BodyTextIndentChar">
    <w:name w:val="Body Text Indent Char"/>
    <w:basedOn w:val="DefaultParagraphFont"/>
    <w:link w:val="BodyTextIndent"/>
    <w:rsid w:val="00B107B0"/>
    <w:rPr>
      <w:rFonts w:ascii="Arial" w:eastAsia="Times New Roman" w:hAnsi="Arial" w:cs="Arial"/>
      <w:i/>
      <w:iCs/>
    </w:rPr>
  </w:style>
  <w:style w:type="paragraph" w:customStyle="1" w:styleId="Rsum">
    <w:name w:val="Résumé"/>
    <w:basedOn w:val="BodyText"/>
    <w:rsid w:val="00B107B0"/>
    <w:pPr>
      <w:widowControl/>
      <w:overflowPunct/>
      <w:autoSpaceDE/>
      <w:autoSpaceDN/>
      <w:adjustRightInd/>
      <w:spacing w:line="300" w:lineRule="exact"/>
      <w:ind w:left="1588" w:hanging="1588"/>
      <w:jc w:val="both"/>
      <w:textAlignment w:val="auto"/>
    </w:pPr>
    <w:rPr>
      <w:rFonts w:ascii="Times" w:hAnsi="Times"/>
      <w:b w:val="0"/>
      <w:bCs w:val="0"/>
      <w:sz w:val="24"/>
      <w:szCs w:val="20"/>
      <w:lang w:val="en-AU"/>
    </w:rPr>
  </w:style>
  <w:style w:type="paragraph" w:customStyle="1" w:styleId="RsumFirst">
    <w:name w:val="Résumé First"/>
    <w:basedOn w:val="Rsum"/>
    <w:next w:val="Rsum"/>
    <w:rsid w:val="00B107B0"/>
    <w:pPr>
      <w:spacing w:before="120"/>
    </w:pPr>
  </w:style>
  <w:style w:type="paragraph" w:customStyle="1" w:styleId="Tableheading0">
    <w:name w:val="Table heading"/>
    <w:basedOn w:val="Normal"/>
    <w:qFormat/>
    <w:rsid w:val="00B107B0"/>
    <w:pPr>
      <w:pBdr>
        <w:bottom w:val="single" w:sz="6" w:space="2" w:color="auto"/>
        <w:between w:val="single" w:sz="6" w:space="2" w:color="auto"/>
      </w:pBdr>
      <w:spacing w:before="140" w:after="40" w:line="240" w:lineRule="auto"/>
      <w:jc w:val="left"/>
    </w:pPr>
    <w:rPr>
      <w:rFonts w:ascii="Helvetica" w:hAnsi="Helvetica"/>
      <w:noProof/>
      <w:lang w:val="en-US"/>
    </w:rPr>
  </w:style>
  <w:style w:type="paragraph" w:customStyle="1" w:styleId="CVtext">
    <w:name w:val="CV text"/>
    <w:basedOn w:val="Normal"/>
    <w:rsid w:val="00B107B0"/>
    <w:pPr>
      <w:spacing w:before="100" w:after="0" w:line="300" w:lineRule="exact"/>
      <w:jc w:val="left"/>
    </w:pPr>
    <w:rPr>
      <w:rFonts w:ascii="Arial" w:hAnsi="Arial"/>
      <w:sz w:val="20"/>
      <w:lang w:val="en-AU"/>
    </w:rPr>
  </w:style>
  <w:style w:type="paragraph" w:customStyle="1" w:styleId="CVListBullet">
    <w:name w:val="CV List Bullet"/>
    <w:basedOn w:val="ListBullet"/>
    <w:rsid w:val="00B107B0"/>
    <w:pPr>
      <w:widowControl/>
      <w:overflowPunct/>
      <w:autoSpaceDE/>
      <w:autoSpaceDN/>
      <w:adjustRightInd/>
      <w:spacing w:before="40" w:line="300" w:lineRule="exact"/>
      <w:ind w:left="357" w:hanging="357"/>
      <w:textAlignment w:val="auto"/>
    </w:pPr>
    <w:rPr>
      <w:rFonts w:ascii="Arial" w:hAnsi="Arial"/>
      <w:sz w:val="20"/>
      <w:lang w:val="en-AU"/>
    </w:rPr>
  </w:style>
  <w:style w:type="character" w:customStyle="1" w:styleId="CaptionChar">
    <w:name w:val="Caption Char"/>
    <w:aliases w:val="MA Caption Char"/>
    <w:rsid w:val="00B107B0"/>
    <w:rPr>
      <w:rFonts w:ascii="Arial" w:hAnsi="Arial"/>
      <w:sz w:val="24"/>
      <w:lang w:val="en-GB" w:eastAsia="en-US" w:bidi="ar-SA"/>
    </w:rPr>
  </w:style>
  <w:style w:type="paragraph" w:customStyle="1" w:styleId="text1">
    <w:name w:val="text"/>
    <w:basedOn w:val="Normal"/>
    <w:rsid w:val="00B107B0"/>
    <w:pPr>
      <w:spacing w:before="0" w:after="0" w:line="240" w:lineRule="auto"/>
      <w:ind w:left="567"/>
      <w:jc w:val="left"/>
    </w:pPr>
    <w:rPr>
      <w:sz w:val="20"/>
    </w:rPr>
  </w:style>
  <w:style w:type="paragraph" w:customStyle="1" w:styleId="MABlockQuote">
    <w:name w:val="MA Block Quote"/>
    <w:aliases w:val="ALTQ"/>
    <w:basedOn w:val="Normal"/>
    <w:next w:val="Normal"/>
    <w:semiHidden/>
    <w:rsid w:val="00B107B0"/>
    <w:pPr>
      <w:keepLines/>
      <w:pBdr>
        <w:left w:val="threeDEngrave" w:sz="18" w:space="4" w:color="000080"/>
      </w:pBdr>
      <w:tabs>
        <w:tab w:val="left" w:pos="4536"/>
      </w:tabs>
    </w:pPr>
    <w:rPr>
      <w:i/>
      <w:sz w:val="22"/>
      <w:lang w:val="en-AU" w:eastAsia="en-AU"/>
    </w:rPr>
  </w:style>
  <w:style w:type="paragraph" w:customStyle="1" w:styleId="MABodyShaded">
    <w:name w:val="MA Body Shaded"/>
    <w:aliases w:val="AltH"/>
    <w:basedOn w:val="Normal"/>
    <w:next w:val="Normal"/>
    <w:semiHidden/>
    <w:rsid w:val="00B107B0"/>
    <w:pPr>
      <w:keepLines/>
      <w:pBdr>
        <w:top w:val="single" w:sz="6" w:space="12" w:color="FFFFFF"/>
        <w:left w:val="single" w:sz="6" w:space="12" w:color="FFFFFF"/>
        <w:bottom w:val="single" w:sz="6" w:space="12" w:color="FFFFFF"/>
        <w:right w:val="single" w:sz="6" w:space="12" w:color="FFFFFF"/>
      </w:pBdr>
      <w:shd w:val="clear" w:color="auto" w:fill="CCECFF"/>
      <w:tabs>
        <w:tab w:val="left" w:pos="4536"/>
      </w:tabs>
      <w:spacing w:before="240" w:after="360" w:line="220" w:lineRule="atLeast"/>
      <w:ind w:left="567" w:right="567"/>
    </w:pPr>
    <w:rPr>
      <w:i/>
      <w:sz w:val="22"/>
      <w:lang w:val="en-AU" w:eastAsia="en-AU"/>
    </w:rPr>
  </w:style>
  <w:style w:type="paragraph" w:customStyle="1" w:styleId="MABullet2">
    <w:name w:val="MA Bullet 2"/>
    <w:aliases w:val="AltZ"/>
    <w:basedOn w:val="Normal"/>
    <w:semiHidden/>
    <w:rsid w:val="00B107B0"/>
    <w:pPr>
      <w:keepLines/>
      <w:tabs>
        <w:tab w:val="num" w:pos="284"/>
        <w:tab w:val="num" w:pos="360"/>
        <w:tab w:val="left" w:pos="4536"/>
      </w:tabs>
      <w:spacing w:before="60"/>
      <w:ind w:left="568" w:hanging="284"/>
    </w:pPr>
    <w:rPr>
      <w:sz w:val="22"/>
      <w:szCs w:val="22"/>
      <w:lang w:val="en-AU" w:eastAsia="en-AU"/>
    </w:rPr>
  </w:style>
  <w:style w:type="paragraph" w:customStyle="1" w:styleId="MAList2">
    <w:name w:val="MA List2"/>
    <w:aliases w:val="AltA"/>
    <w:basedOn w:val="MAList1"/>
    <w:semiHidden/>
    <w:rsid w:val="00B107B0"/>
    <w:pPr>
      <w:numPr>
        <w:numId w:val="0"/>
      </w:numPr>
      <w:tabs>
        <w:tab w:val="num" w:pos="360"/>
        <w:tab w:val="left" w:pos="4536"/>
      </w:tabs>
      <w:ind w:left="568" w:hanging="284"/>
    </w:pPr>
  </w:style>
  <w:style w:type="paragraph" w:customStyle="1" w:styleId="MAReportSection">
    <w:name w:val="MA Report Section"/>
    <w:aliases w:val="AltS"/>
    <w:basedOn w:val="Normal"/>
    <w:next w:val="Normal"/>
    <w:semiHidden/>
    <w:rsid w:val="00B107B0"/>
    <w:pPr>
      <w:keepNext/>
      <w:keepLines/>
      <w:pageBreakBefore/>
      <w:spacing w:before="6400" w:after="7200"/>
      <w:jc w:val="center"/>
      <w:outlineLvl w:val="0"/>
    </w:pPr>
    <w:rPr>
      <w:rFonts w:ascii="Arial Narrow" w:hAnsi="Arial Narrow"/>
      <w:b/>
      <w:caps/>
      <w:snapToGrid w:val="0"/>
      <w:color w:val="000080"/>
      <w:spacing w:val="-4"/>
      <w:kern w:val="28"/>
      <w:sz w:val="4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ListContinue">
    <w:name w:val="List Continue"/>
    <w:aliases w:val=" AltC"/>
    <w:basedOn w:val="MAList1"/>
    <w:locked/>
    <w:rsid w:val="00B107B0"/>
    <w:pPr>
      <w:keepLines w:val="0"/>
      <w:tabs>
        <w:tab w:val="left" w:pos="4536"/>
      </w:tabs>
      <w:spacing w:after="120"/>
      <w:ind w:firstLine="0"/>
      <w:jc w:val="both"/>
    </w:pPr>
    <w:rPr>
      <w:lang w:eastAsia="en-US"/>
    </w:rPr>
  </w:style>
  <w:style w:type="paragraph" w:customStyle="1" w:styleId="CVAddress">
    <w:name w:val="CV Address"/>
    <w:basedOn w:val="MAReportTitle"/>
    <w:rsid w:val="00B107B0"/>
    <w:pPr>
      <w:spacing w:line="240" w:lineRule="atLeast"/>
    </w:pPr>
    <w:rPr>
      <w:sz w:val="20"/>
      <w:szCs w:val="20"/>
      <w:lang w:val="en-CA"/>
    </w:rPr>
  </w:style>
  <w:style w:type="paragraph" w:customStyle="1" w:styleId="HeadingBase">
    <w:name w:val="Heading Base"/>
    <w:basedOn w:val="Normal"/>
    <w:next w:val="Normal"/>
    <w:semiHidden/>
    <w:rsid w:val="00B107B0"/>
    <w:pPr>
      <w:keepNext/>
      <w:keepLines/>
      <w:spacing w:before="0" w:after="240" w:line="220" w:lineRule="atLeast"/>
      <w:jc w:val="left"/>
    </w:pPr>
    <w:rPr>
      <w:rFonts w:ascii="Arial Narrow" w:hAnsi="Arial Narrow"/>
      <w:snapToGrid w:val="0"/>
      <w:color w:val="000000"/>
      <w:spacing w:val="-4"/>
      <w:kern w:val="28"/>
      <w:sz w:val="28"/>
    </w:rPr>
  </w:style>
  <w:style w:type="paragraph" w:customStyle="1" w:styleId="Label">
    <w:name w:val="Label"/>
    <w:next w:val="Normal"/>
    <w:semiHidden/>
    <w:rsid w:val="00B107B0"/>
    <w:rPr>
      <w:rFonts w:ascii="Arial Narrow" w:eastAsia="Times New Roman" w:hAnsi="Arial Narrow"/>
      <w:b/>
      <w:bCs/>
      <w:smallCaps/>
      <w:color w:val="4D4D4D"/>
      <w:kern w:val="28"/>
      <w:sz w:val="22"/>
      <w:lang w:eastAsia="en-AU"/>
    </w:rPr>
  </w:style>
  <w:style w:type="paragraph" w:customStyle="1" w:styleId="CVDescription">
    <w:name w:val="CV Description"/>
    <w:basedOn w:val="Normal"/>
    <w:rsid w:val="00B107B0"/>
    <w:pPr>
      <w:keepLines/>
      <w:framePr w:w="4570" w:hSpace="181" w:wrap="around" w:vAnchor="text" w:hAnchor="page" w:x="6261" w:y="1"/>
      <w:tabs>
        <w:tab w:val="left" w:pos="4536"/>
      </w:tabs>
      <w:spacing w:before="0" w:after="0"/>
    </w:pPr>
    <w:rPr>
      <w:sz w:val="22"/>
      <w:szCs w:val="22"/>
      <w:lang w:val="en-AU" w:eastAsia="en-AU"/>
    </w:rPr>
  </w:style>
  <w:style w:type="paragraph" w:customStyle="1" w:styleId="CVBodyText">
    <w:name w:val="CV Body Text"/>
    <w:rsid w:val="00B107B0"/>
    <w:pPr>
      <w:tabs>
        <w:tab w:val="left" w:pos="4536"/>
      </w:tabs>
      <w:spacing w:before="60"/>
    </w:pPr>
    <w:rPr>
      <w:rFonts w:ascii="Times New Roman" w:eastAsia="Times New Roman" w:hAnsi="Times New Roman"/>
      <w:sz w:val="22"/>
      <w:lang w:eastAsia="en-AU"/>
    </w:rPr>
  </w:style>
  <w:style w:type="character" w:customStyle="1" w:styleId="CVBodyTextChar">
    <w:name w:val="CV Body Text Char"/>
    <w:rsid w:val="00B107B0"/>
    <w:rPr>
      <w:sz w:val="22"/>
      <w:lang w:val="en-AU" w:eastAsia="en-AU" w:bidi="ar-SA"/>
    </w:rPr>
  </w:style>
  <w:style w:type="paragraph" w:styleId="TOAHeading">
    <w:name w:val="toa heading"/>
    <w:basedOn w:val="Normal"/>
    <w:next w:val="Normal"/>
    <w:semiHidden/>
    <w:locked/>
    <w:rsid w:val="00B107B0"/>
    <w:pPr>
      <w:tabs>
        <w:tab w:val="left" w:pos="9000"/>
        <w:tab w:val="right" w:pos="9360"/>
      </w:tabs>
      <w:suppressAutoHyphens/>
      <w:spacing w:before="0" w:after="0" w:line="240" w:lineRule="auto"/>
      <w:jc w:val="left"/>
    </w:pPr>
    <w:rPr>
      <w:rFonts w:ascii="Arial" w:hAnsi="Arial" w:cs="Arial"/>
      <w:sz w:val="20"/>
      <w:lang w:val="en-US"/>
    </w:rPr>
  </w:style>
  <w:style w:type="paragraph" w:customStyle="1" w:styleId="Heading1nonumber">
    <w:name w:val="Heading 1 (no number)"/>
    <w:basedOn w:val="BodyText"/>
    <w:next w:val="BodyText"/>
    <w:rsid w:val="00B107B0"/>
    <w:pPr>
      <w:keepNext/>
      <w:widowControl/>
      <w:overflowPunct/>
      <w:autoSpaceDE/>
      <w:autoSpaceDN/>
      <w:adjustRightInd/>
      <w:spacing w:before="600" w:after="180" w:line="340" w:lineRule="exact"/>
      <w:jc w:val="left"/>
      <w:textAlignment w:val="auto"/>
      <w:outlineLvl w:val="0"/>
    </w:pPr>
    <w:rPr>
      <w:rFonts w:ascii="Arial Bold" w:hAnsi="Arial Bold"/>
      <w:bCs w:val="0"/>
      <w:color w:val="23466F"/>
      <w:sz w:val="28"/>
      <w:szCs w:val="28"/>
      <w:lang w:val="en-AU" w:eastAsia="en-AU"/>
    </w:rPr>
  </w:style>
  <w:style w:type="paragraph" w:styleId="BodyTextIndent2">
    <w:name w:val="Body Text Indent 2"/>
    <w:basedOn w:val="Normal"/>
    <w:link w:val="BodyTextIndent2Char"/>
    <w:locked/>
    <w:rsid w:val="00B107B0"/>
    <w:pPr>
      <w:spacing w:before="0" w:line="480" w:lineRule="auto"/>
      <w:ind w:left="283"/>
      <w:jc w:val="left"/>
    </w:pPr>
  </w:style>
  <w:style w:type="character" w:customStyle="1" w:styleId="BodyTextIndent2Char">
    <w:name w:val="Body Text Indent 2 Char"/>
    <w:basedOn w:val="DefaultParagraphFont"/>
    <w:link w:val="BodyTextIndent2"/>
    <w:rsid w:val="00B107B0"/>
    <w:rPr>
      <w:rFonts w:ascii="Times New Roman" w:eastAsia="Times New Roman" w:hAnsi="Times New Roman"/>
      <w:sz w:val="24"/>
      <w:lang w:val="en-GB"/>
    </w:rPr>
  </w:style>
  <w:style w:type="paragraph" w:customStyle="1" w:styleId="4SubPara">
    <w:name w:val="4SubPara"/>
    <w:basedOn w:val="Normal"/>
    <w:next w:val="Normal"/>
    <w:rsid w:val="00B107B0"/>
    <w:pPr>
      <w:suppressAutoHyphens/>
      <w:spacing w:after="240" w:line="240" w:lineRule="auto"/>
    </w:pPr>
    <w:rPr>
      <w:rFonts w:ascii="Book Antiqua" w:hAnsi="Book Antiqua"/>
      <w:b/>
      <w:sz w:val="22"/>
      <w:lang w:val="en-US"/>
    </w:rPr>
  </w:style>
  <w:style w:type="paragraph" w:customStyle="1" w:styleId="AERbulletlistfirststyle">
    <w:name w:val="AER bullet list (first style)"/>
    <w:basedOn w:val="Normal"/>
    <w:rsid w:val="00B107B0"/>
    <w:pPr>
      <w:numPr>
        <w:numId w:val="5"/>
      </w:numPr>
      <w:tabs>
        <w:tab w:val="left" w:pos="357"/>
      </w:tabs>
      <w:spacing w:before="0" w:after="200" w:line="288" w:lineRule="auto"/>
      <w:ind w:left="357" w:hanging="357"/>
    </w:pPr>
    <w:rPr>
      <w:rFonts w:ascii="Gautami" w:hAnsi="Gautami"/>
      <w:sz w:val="20"/>
      <w:szCs w:val="24"/>
      <w:lang w:val="en-AU"/>
    </w:rPr>
  </w:style>
  <w:style w:type="paragraph" w:customStyle="1" w:styleId="ReferenceText">
    <w:name w:val="Reference Text"/>
    <w:basedOn w:val="Normal"/>
    <w:rsid w:val="00B107B0"/>
    <w:pPr>
      <w:spacing w:before="0" w:after="0" w:line="240" w:lineRule="auto"/>
      <w:ind w:left="240" w:hanging="240"/>
    </w:pPr>
    <w:rPr>
      <w:sz w:val="18"/>
      <w:lang w:val="en-US"/>
    </w:rPr>
  </w:style>
  <w:style w:type="paragraph" w:customStyle="1" w:styleId="msolistparagraph0">
    <w:name w:val="msolistparagraph"/>
    <w:basedOn w:val="Normal"/>
    <w:rsid w:val="00B107B0"/>
    <w:pPr>
      <w:spacing w:before="0" w:after="0" w:line="240" w:lineRule="auto"/>
      <w:ind w:left="720"/>
      <w:jc w:val="left"/>
    </w:pPr>
    <w:rPr>
      <w:rFonts w:ascii="Calibri" w:hAnsi="Calibri"/>
      <w:sz w:val="22"/>
      <w:szCs w:val="22"/>
      <w:lang w:val="en-AU"/>
    </w:rPr>
  </w:style>
  <w:style w:type="paragraph" w:styleId="EndnoteText">
    <w:name w:val="endnote text"/>
    <w:basedOn w:val="Normal"/>
    <w:link w:val="EndnoteTextChar"/>
    <w:locked/>
    <w:rsid w:val="00B107B0"/>
    <w:pPr>
      <w:spacing w:before="0" w:after="0" w:line="240" w:lineRule="auto"/>
      <w:jc w:val="left"/>
    </w:pPr>
    <w:rPr>
      <w:sz w:val="20"/>
    </w:rPr>
  </w:style>
  <w:style w:type="character" w:customStyle="1" w:styleId="EndnoteTextChar">
    <w:name w:val="Endnote Text Char"/>
    <w:basedOn w:val="DefaultParagraphFont"/>
    <w:link w:val="EndnoteText"/>
    <w:rsid w:val="00B107B0"/>
    <w:rPr>
      <w:rFonts w:ascii="Times New Roman" w:eastAsia="Times New Roman" w:hAnsi="Times New Roman"/>
      <w:lang w:val="en-GB"/>
    </w:rPr>
  </w:style>
  <w:style w:type="paragraph" w:customStyle="1" w:styleId="EITableheading">
    <w:name w:val="EI Table heading"/>
    <w:basedOn w:val="Normal"/>
    <w:qFormat/>
    <w:rsid w:val="00B107B0"/>
    <w:pPr>
      <w:spacing w:before="240" w:after="80"/>
      <w:ind w:left="992" w:hanging="992"/>
      <w:jc w:val="left"/>
    </w:pPr>
    <w:rPr>
      <w:rFonts w:ascii="Arial" w:hAnsi="Arial" w:cs="Arial"/>
      <w:lang w:val="en-AU"/>
    </w:rPr>
  </w:style>
  <w:style w:type="character" w:customStyle="1" w:styleId="UnresolvedMention1">
    <w:name w:val="Unresolved Mention1"/>
    <w:uiPriority w:val="99"/>
    <w:semiHidden/>
    <w:unhideWhenUsed/>
    <w:rsid w:val="00B107B0"/>
    <w:rPr>
      <w:color w:val="605E5C"/>
      <w:shd w:val="clear" w:color="auto" w:fill="E1DFDD"/>
    </w:rPr>
  </w:style>
  <w:style w:type="paragraph" w:styleId="List">
    <w:name w:val="List"/>
    <w:basedOn w:val="Normal"/>
    <w:uiPriority w:val="99"/>
    <w:unhideWhenUsed/>
    <w:qFormat/>
    <w:locked/>
    <w:rsid w:val="008D5CA1"/>
    <w:pPr>
      <w:numPr>
        <w:numId w:val="9"/>
      </w:numPr>
      <w:spacing w:before="80" w:after="80"/>
      <w:ind w:left="714" w:hanging="357"/>
    </w:pPr>
  </w:style>
  <w:style w:type="paragraph" w:customStyle="1" w:styleId="MemoTitle">
    <w:name w:val="Memo Title"/>
    <w:basedOn w:val="Normal"/>
    <w:rsid w:val="006A6AAA"/>
    <w:pPr>
      <w:keepLines/>
      <w:widowControl/>
      <w:overflowPunct/>
      <w:autoSpaceDE/>
      <w:autoSpaceDN/>
      <w:adjustRightInd/>
      <w:spacing w:after="600"/>
      <w:jc w:val="center"/>
      <w:textAlignment w:val="auto"/>
    </w:pPr>
    <w:rPr>
      <w:rFonts w:ascii="Arial Narrow" w:hAnsi="Arial Narrow" w:cs="Arial"/>
      <w:b/>
      <w:sz w:val="28"/>
      <w:szCs w:val="2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4378">
      <w:bodyDiv w:val="1"/>
      <w:marLeft w:val="0"/>
      <w:marRight w:val="0"/>
      <w:marTop w:val="0"/>
      <w:marBottom w:val="0"/>
      <w:divBdr>
        <w:top w:val="none" w:sz="0" w:space="0" w:color="auto"/>
        <w:left w:val="none" w:sz="0" w:space="0" w:color="auto"/>
        <w:bottom w:val="none" w:sz="0" w:space="0" w:color="auto"/>
        <w:right w:val="none" w:sz="0" w:space="0" w:color="auto"/>
      </w:divBdr>
      <w:divsChild>
        <w:div w:id="1087196142">
          <w:marLeft w:val="0"/>
          <w:marRight w:val="0"/>
          <w:marTop w:val="0"/>
          <w:marBottom w:val="0"/>
          <w:divBdr>
            <w:top w:val="none" w:sz="0" w:space="0" w:color="auto"/>
            <w:left w:val="none" w:sz="0" w:space="0" w:color="auto"/>
            <w:bottom w:val="none" w:sz="0" w:space="0" w:color="auto"/>
            <w:right w:val="none" w:sz="0" w:space="0" w:color="auto"/>
          </w:divBdr>
          <w:divsChild>
            <w:div w:id="889456085">
              <w:marLeft w:val="0"/>
              <w:marRight w:val="0"/>
              <w:marTop w:val="0"/>
              <w:marBottom w:val="0"/>
              <w:divBdr>
                <w:top w:val="none" w:sz="0" w:space="0" w:color="auto"/>
                <w:left w:val="none" w:sz="0" w:space="0" w:color="auto"/>
                <w:bottom w:val="none" w:sz="0" w:space="0" w:color="auto"/>
                <w:right w:val="none" w:sz="0" w:space="0" w:color="auto"/>
              </w:divBdr>
              <w:divsChild>
                <w:div w:id="32926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382">
      <w:bodyDiv w:val="1"/>
      <w:marLeft w:val="0"/>
      <w:marRight w:val="0"/>
      <w:marTop w:val="0"/>
      <w:marBottom w:val="0"/>
      <w:divBdr>
        <w:top w:val="none" w:sz="0" w:space="0" w:color="auto"/>
        <w:left w:val="none" w:sz="0" w:space="0" w:color="auto"/>
        <w:bottom w:val="none" w:sz="0" w:space="0" w:color="auto"/>
        <w:right w:val="none" w:sz="0" w:space="0" w:color="auto"/>
      </w:divBdr>
    </w:div>
    <w:div w:id="90590870">
      <w:bodyDiv w:val="1"/>
      <w:marLeft w:val="0"/>
      <w:marRight w:val="0"/>
      <w:marTop w:val="0"/>
      <w:marBottom w:val="0"/>
      <w:divBdr>
        <w:top w:val="none" w:sz="0" w:space="0" w:color="auto"/>
        <w:left w:val="none" w:sz="0" w:space="0" w:color="auto"/>
        <w:bottom w:val="none" w:sz="0" w:space="0" w:color="auto"/>
        <w:right w:val="none" w:sz="0" w:space="0" w:color="auto"/>
      </w:divBdr>
      <w:divsChild>
        <w:div w:id="1963607705">
          <w:marLeft w:val="0"/>
          <w:marRight w:val="0"/>
          <w:marTop w:val="0"/>
          <w:marBottom w:val="0"/>
          <w:divBdr>
            <w:top w:val="none" w:sz="0" w:space="0" w:color="auto"/>
            <w:left w:val="none" w:sz="0" w:space="0" w:color="auto"/>
            <w:bottom w:val="none" w:sz="0" w:space="0" w:color="auto"/>
            <w:right w:val="none" w:sz="0" w:space="0" w:color="auto"/>
          </w:divBdr>
          <w:divsChild>
            <w:div w:id="20938487">
              <w:marLeft w:val="0"/>
              <w:marRight w:val="0"/>
              <w:marTop w:val="0"/>
              <w:marBottom w:val="0"/>
              <w:divBdr>
                <w:top w:val="none" w:sz="0" w:space="0" w:color="auto"/>
                <w:left w:val="none" w:sz="0" w:space="0" w:color="auto"/>
                <w:bottom w:val="none" w:sz="0" w:space="0" w:color="auto"/>
                <w:right w:val="none" w:sz="0" w:space="0" w:color="auto"/>
              </w:divBdr>
              <w:divsChild>
                <w:div w:id="210502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8540">
      <w:bodyDiv w:val="1"/>
      <w:marLeft w:val="0"/>
      <w:marRight w:val="0"/>
      <w:marTop w:val="0"/>
      <w:marBottom w:val="0"/>
      <w:divBdr>
        <w:top w:val="none" w:sz="0" w:space="0" w:color="auto"/>
        <w:left w:val="none" w:sz="0" w:space="0" w:color="auto"/>
        <w:bottom w:val="none" w:sz="0" w:space="0" w:color="auto"/>
        <w:right w:val="none" w:sz="0" w:space="0" w:color="auto"/>
      </w:divBdr>
      <w:divsChild>
        <w:div w:id="1263565559">
          <w:marLeft w:val="0"/>
          <w:marRight w:val="0"/>
          <w:marTop w:val="0"/>
          <w:marBottom w:val="0"/>
          <w:divBdr>
            <w:top w:val="none" w:sz="0" w:space="0" w:color="auto"/>
            <w:left w:val="none" w:sz="0" w:space="0" w:color="auto"/>
            <w:bottom w:val="none" w:sz="0" w:space="0" w:color="auto"/>
            <w:right w:val="none" w:sz="0" w:space="0" w:color="auto"/>
          </w:divBdr>
          <w:divsChild>
            <w:div w:id="1434277929">
              <w:marLeft w:val="0"/>
              <w:marRight w:val="0"/>
              <w:marTop w:val="0"/>
              <w:marBottom w:val="0"/>
              <w:divBdr>
                <w:top w:val="none" w:sz="0" w:space="0" w:color="auto"/>
                <w:left w:val="none" w:sz="0" w:space="0" w:color="auto"/>
                <w:bottom w:val="none" w:sz="0" w:space="0" w:color="auto"/>
                <w:right w:val="none" w:sz="0" w:space="0" w:color="auto"/>
              </w:divBdr>
              <w:divsChild>
                <w:div w:id="29880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260730">
      <w:bodyDiv w:val="1"/>
      <w:marLeft w:val="0"/>
      <w:marRight w:val="0"/>
      <w:marTop w:val="0"/>
      <w:marBottom w:val="0"/>
      <w:divBdr>
        <w:top w:val="none" w:sz="0" w:space="0" w:color="auto"/>
        <w:left w:val="none" w:sz="0" w:space="0" w:color="auto"/>
        <w:bottom w:val="none" w:sz="0" w:space="0" w:color="auto"/>
        <w:right w:val="none" w:sz="0" w:space="0" w:color="auto"/>
      </w:divBdr>
    </w:div>
    <w:div w:id="436873171">
      <w:bodyDiv w:val="1"/>
      <w:marLeft w:val="0"/>
      <w:marRight w:val="0"/>
      <w:marTop w:val="0"/>
      <w:marBottom w:val="0"/>
      <w:divBdr>
        <w:top w:val="none" w:sz="0" w:space="0" w:color="auto"/>
        <w:left w:val="none" w:sz="0" w:space="0" w:color="auto"/>
        <w:bottom w:val="none" w:sz="0" w:space="0" w:color="auto"/>
        <w:right w:val="none" w:sz="0" w:space="0" w:color="auto"/>
      </w:divBdr>
    </w:div>
    <w:div w:id="450636864">
      <w:bodyDiv w:val="1"/>
      <w:marLeft w:val="0"/>
      <w:marRight w:val="0"/>
      <w:marTop w:val="0"/>
      <w:marBottom w:val="0"/>
      <w:divBdr>
        <w:top w:val="none" w:sz="0" w:space="0" w:color="auto"/>
        <w:left w:val="none" w:sz="0" w:space="0" w:color="auto"/>
        <w:bottom w:val="none" w:sz="0" w:space="0" w:color="auto"/>
        <w:right w:val="none" w:sz="0" w:space="0" w:color="auto"/>
      </w:divBdr>
    </w:div>
    <w:div w:id="615403510">
      <w:bodyDiv w:val="1"/>
      <w:marLeft w:val="0"/>
      <w:marRight w:val="0"/>
      <w:marTop w:val="0"/>
      <w:marBottom w:val="0"/>
      <w:divBdr>
        <w:top w:val="none" w:sz="0" w:space="0" w:color="auto"/>
        <w:left w:val="none" w:sz="0" w:space="0" w:color="auto"/>
        <w:bottom w:val="none" w:sz="0" w:space="0" w:color="auto"/>
        <w:right w:val="none" w:sz="0" w:space="0" w:color="auto"/>
      </w:divBdr>
    </w:div>
    <w:div w:id="757678342">
      <w:bodyDiv w:val="1"/>
      <w:marLeft w:val="0"/>
      <w:marRight w:val="0"/>
      <w:marTop w:val="0"/>
      <w:marBottom w:val="0"/>
      <w:divBdr>
        <w:top w:val="none" w:sz="0" w:space="0" w:color="auto"/>
        <w:left w:val="none" w:sz="0" w:space="0" w:color="auto"/>
        <w:bottom w:val="none" w:sz="0" w:space="0" w:color="auto"/>
        <w:right w:val="none" w:sz="0" w:space="0" w:color="auto"/>
      </w:divBdr>
    </w:div>
    <w:div w:id="845365348">
      <w:bodyDiv w:val="1"/>
      <w:marLeft w:val="0"/>
      <w:marRight w:val="0"/>
      <w:marTop w:val="0"/>
      <w:marBottom w:val="0"/>
      <w:divBdr>
        <w:top w:val="none" w:sz="0" w:space="0" w:color="auto"/>
        <w:left w:val="none" w:sz="0" w:space="0" w:color="auto"/>
        <w:bottom w:val="none" w:sz="0" w:space="0" w:color="auto"/>
        <w:right w:val="none" w:sz="0" w:space="0" w:color="auto"/>
      </w:divBdr>
    </w:div>
    <w:div w:id="879130618">
      <w:bodyDiv w:val="1"/>
      <w:marLeft w:val="0"/>
      <w:marRight w:val="0"/>
      <w:marTop w:val="0"/>
      <w:marBottom w:val="0"/>
      <w:divBdr>
        <w:top w:val="none" w:sz="0" w:space="0" w:color="auto"/>
        <w:left w:val="none" w:sz="0" w:space="0" w:color="auto"/>
        <w:bottom w:val="none" w:sz="0" w:space="0" w:color="auto"/>
        <w:right w:val="none" w:sz="0" w:space="0" w:color="auto"/>
      </w:divBdr>
    </w:div>
    <w:div w:id="1034387384">
      <w:bodyDiv w:val="1"/>
      <w:marLeft w:val="0"/>
      <w:marRight w:val="0"/>
      <w:marTop w:val="0"/>
      <w:marBottom w:val="0"/>
      <w:divBdr>
        <w:top w:val="none" w:sz="0" w:space="0" w:color="auto"/>
        <w:left w:val="none" w:sz="0" w:space="0" w:color="auto"/>
        <w:bottom w:val="none" w:sz="0" w:space="0" w:color="auto"/>
        <w:right w:val="none" w:sz="0" w:space="0" w:color="auto"/>
      </w:divBdr>
    </w:div>
    <w:div w:id="1154184306">
      <w:bodyDiv w:val="1"/>
      <w:marLeft w:val="0"/>
      <w:marRight w:val="0"/>
      <w:marTop w:val="0"/>
      <w:marBottom w:val="0"/>
      <w:divBdr>
        <w:top w:val="none" w:sz="0" w:space="0" w:color="auto"/>
        <w:left w:val="none" w:sz="0" w:space="0" w:color="auto"/>
        <w:bottom w:val="none" w:sz="0" w:space="0" w:color="auto"/>
        <w:right w:val="none" w:sz="0" w:space="0" w:color="auto"/>
      </w:divBdr>
    </w:div>
    <w:div w:id="1332175793">
      <w:bodyDiv w:val="1"/>
      <w:marLeft w:val="0"/>
      <w:marRight w:val="0"/>
      <w:marTop w:val="0"/>
      <w:marBottom w:val="0"/>
      <w:divBdr>
        <w:top w:val="none" w:sz="0" w:space="0" w:color="auto"/>
        <w:left w:val="none" w:sz="0" w:space="0" w:color="auto"/>
        <w:bottom w:val="none" w:sz="0" w:space="0" w:color="auto"/>
        <w:right w:val="none" w:sz="0" w:space="0" w:color="auto"/>
      </w:divBdr>
      <w:divsChild>
        <w:div w:id="63839576">
          <w:marLeft w:val="0"/>
          <w:marRight w:val="0"/>
          <w:marTop w:val="0"/>
          <w:marBottom w:val="0"/>
          <w:divBdr>
            <w:top w:val="none" w:sz="0" w:space="0" w:color="auto"/>
            <w:left w:val="none" w:sz="0" w:space="0" w:color="auto"/>
            <w:bottom w:val="none" w:sz="0" w:space="0" w:color="auto"/>
            <w:right w:val="none" w:sz="0" w:space="0" w:color="auto"/>
          </w:divBdr>
          <w:divsChild>
            <w:div w:id="139464772">
              <w:marLeft w:val="0"/>
              <w:marRight w:val="0"/>
              <w:marTop w:val="0"/>
              <w:marBottom w:val="0"/>
              <w:divBdr>
                <w:top w:val="none" w:sz="0" w:space="0" w:color="auto"/>
                <w:left w:val="none" w:sz="0" w:space="0" w:color="auto"/>
                <w:bottom w:val="none" w:sz="0" w:space="0" w:color="auto"/>
                <w:right w:val="none" w:sz="0" w:space="0" w:color="auto"/>
              </w:divBdr>
              <w:divsChild>
                <w:div w:id="187808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199754">
      <w:bodyDiv w:val="1"/>
      <w:marLeft w:val="0"/>
      <w:marRight w:val="0"/>
      <w:marTop w:val="0"/>
      <w:marBottom w:val="0"/>
      <w:divBdr>
        <w:top w:val="none" w:sz="0" w:space="0" w:color="auto"/>
        <w:left w:val="none" w:sz="0" w:space="0" w:color="auto"/>
        <w:bottom w:val="none" w:sz="0" w:space="0" w:color="auto"/>
        <w:right w:val="none" w:sz="0" w:space="0" w:color="auto"/>
      </w:divBdr>
    </w:div>
    <w:div w:id="166862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Pages>
  <Words>1951</Words>
  <Characters>11127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Melusine Quack</dc:creator>
  <cp:keywords/>
  <dc:description/>
  <cp:lastModifiedBy>Alice Giovani de Oliveira</cp:lastModifiedBy>
  <cp:revision>6</cp:revision>
  <cp:lastPrinted>2022-07-20T23:52:00Z</cp:lastPrinted>
  <dcterms:created xsi:type="dcterms:W3CDTF">2022-09-05T02:30:00Z</dcterms:created>
  <dcterms:modified xsi:type="dcterms:W3CDTF">2022-09-19T06:35:00Z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zotero-version="6.0.9"&gt;&lt;session id="tKDMqpyD"/&gt;&lt;style id="http://www.zotero.org/styles/chicago-author-date" locale="en-GB" hasBibliography="1" bibliographyStyleHasBeenSet="1"/&gt;&lt;prefs&gt;&lt;pref name="fieldType" value="Field"/&gt;&lt;pref name=</vt:lpwstr>
  </property>
  <property fmtid="{D5CDD505-2E9C-101B-9397-08002B2CF9AE}" pid="3" name="ZOTERO_PREF_2">
    <vt:lpwstr>"automaticJournalAbbreviations" value="true"/&gt;&lt;pref name="dontAskDelayCitationUpdates" value="true"/&gt;&lt;/prefs&gt;&lt;/data&gt;</vt:lpwstr>
  </property>
</Properties>
</file>